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7D0CCC0" w14:textId="77777777" w:rsidR="009165FE" w:rsidRPr="004D1EC1" w:rsidRDefault="009165FE">
      <w:pPr>
        <w:rPr>
          <w:b/>
          <w:sz w:val="24"/>
          <w:szCs w:val="24"/>
        </w:rPr>
      </w:pPr>
      <w:r w:rsidRPr="004D1EC1">
        <w:rPr>
          <w:b/>
          <w:sz w:val="24"/>
          <w:szCs w:val="24"/>
        </w:rPr>
        <w:t>LGBTQ+-Who</w:t>
      </w:r>
    </w:p>
    <w:p w14:paraId="533A8F1B" w14:textId="76E4192E" w:rsidR="009165FE" w:rsidRDefault="009165FE">
      <w:pPr>
        <w:rPr>
          <w:b/>
          <w:sz w:val="24"/>
          <w:szCs w:val="24"/>
        </w:rPr>
      </w:pPr>
      <w:r w:rsidRPr="004D1EC1">
        <w:rPr>
          <w:b/>
          <w:sz w:val="24"/>
          <w:szCs w:val="24"/>
        </w:rPr>
        <w:t>Questions &amp; Answers</w:t>
      </w:r>
    </w:p>
    <w:p w14:paraId="27A6F438" w14:textId="77777777" w:rsidR="004D1EC1" w:rsidRPr="004D1EC1" w:rsidRDefault="004D1EC1">
      <w:pPr>
        <w:rPr>
          <w:b/>
          <w:sz w:val="24"/>
          <w:szCs w:val="24"/>
        </w:rPr>
      </w:pPr>
    </w:p>
    <w:p w14:paraId="0890E2EB" w14:textId="77777777" w:rsidR="006C5360" w:rsidRPr="004D1EC1" w:rsidRDefault="000A21FF">
      <w:pPr>
        <w:rPr>
          <w:b/>
          <w:sz w:val="24"/>
          <w:szCs w:val="24"/>
        </w:rPr>
      </w:pPr>
      <w:r w:rsidRPr="004D1EC1">
        <w:rPr>
          <w:b/>
          <w:sz w:val="24"/>
          <w:szCs w:val="24"/>
        </w:rPr>
        <w:t>Vocab</w:t>
      </w:r>
      <w:r w:rsidR="009E206F" w:rsidRPr="004D1EC1">
        <w:rPr>
          <w:b/>
          <w:sz w:val="24"/>
          <w:szCs w:val="24"/>
        </w:rPr>
        <w:t>ulary (Green Cards)</w:t>
      </w:r>
    </w:p>
    <w:p w14:paraId="395DF842" w14:textId="77777777" w:rsidR="006C5360" w:rsidRPr="009165FE" w:rsidRDefault="006C5360">
      <w:pPr>
        <w:rPr>
          <w:sz w:val="24"/>
          <w:szCs w:val="24"/>
        </w:rPr>
      </w:pPr>
    </w:p>
    <w:p w14:paraId="6509E03B" w14:textId="46FE5178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 xml:space="preserve">What </w:t>
      </w:r>
      <w:r w:rsidR="00871A7D">
        <w:rPr>
          <w:sz w:val="24"/>
          <w:szCs w:val="24"/>
        </w:rPr>
        <w:t>can it mean if someone is trans</w:t>
      </w:r>
      <w:r w:rsidRPr="009165FE">
        <w:rPr>
          <w:sz w:val="24"/>
          <w:szCs w:val="24"/>
        </w:rPr>
        <w:t>?</w:t>
      </w:r>
    </w:p>
    <w:p w14:paraId="46EC129F" w14:textId="01CA251F" w:rsidR="006C5360" w:rsidRPr="009165FE" w:rsidRDefault="000A21FF">
      <w:pPr>
        <w:numPr>
          <w:ilvl w:val="0"/>
          <w:numId w:val="27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Someone who was </w:t>
      </w:r>
      <w:r w:rsidR="009165FE" w:rsidRPr="009165FE">
        <w:rPr>
          <w:sz w:val="24"/>
          <w:szCs w:val="24"/>
        </w:rPr>
        <w:t xml:space="preserve">assigned the </w:t>
      </w:r>
      <w:r w:rsidRPr="009165FE">
        <w:rPr>
          <w:sz w:val="24"/>
          <w:szCs w:val="24"/>
        </w:rPr>
        <w:t>male</w:t>
      </w:r>
      <w:r w:rsidR="009165FE" w:rsidRPr="009165FE">
        <w:rPr>
          <w:sz w:val="24"/>
          <w:szCs w:val="24"/>
        </w:rPr>
        <w:t xml:space="preserve"> sex at birth</w:t>
      </w:r>
      <w:r w:rsidRPr="009165FE">
        <w:rPr>
          <w:sz w:val="24"/>
          <w:szCs w:val="24"/>
        </w:rPr>
        <w:t xml:space="preserve"> but identifies as</w:t>
      </w:r>
      <w:r w:rsidR="009165FE" w:rsidRPr="009165FE">
        <w:rPr>
          <w:sz w:val="24"/>
          <w:szCs w:val="24"/>
        </w:rPr>
        <w:t xml:space="preserve"> a woman</w:t>
      </w:r>
      <w:r w:rsidRPr="009165FE">
        <w:rPr>
          <w:sz w:val="24"/>
          <w:szCs w:val="24"/>
        </w:rPr>
        <w:t>.</w:t>
      </w:r>
    </w:p>
    <w:p w14:paraId="699339C5" w14:textId="5BFFDCE5" w:rsidR="006C5360" w:rsidRPr="009165FE" w:rsidRDefault="000A21FF">
      <w:pPr>
        <w:numPr>
          <w:ilvl w:val="0"/>
          <w:numId w:val="27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Someone who was born </w:t>
      </w:r>
      <w:r w:rsidR="009165FE" w:rsidRPr="009165FE">
        <w:rPr>
          <w:sz w:val="24"/>
          <w:szCs w:val="24"/>
        </w:rPr>
        <w:t xml:space="preserve">assigned the female sex at birth </w:t>
      </w:r>
      <w:r w:rsidRPr="009165FE">
        <w:rPr>
          <w:sz w:val="24"/>
          <w:szCs w:val="24"/>
        </w:rPr>
        <w:t xml:space="preserve">but identifies as </w:t>
      </w:r>
      <w:r w:rsidR="009165FE" w:rsidRPr="009165FE">
        <w:rPr>
          <w:sz w:val="24"/>
          <w:szCs w:val="24"/>
        </w:rPr>
        <w:t>a man</w:t>
      </w:r>
      <w:r w:rsidRPr="009165FE">
        <w:rPr>
          <w:sz w:val="24"/>
          <w:szCs w:val="24"/>
        </w:rPr>
        <w:t>.</w:t>
      </w:r>
    </w:p>
    <w:p w14:paraId="501C3CDE" w14:textId="6C25F5E5" w:rsidR="006C5360" w:rsidRPr="009165FE" w:rsidRDefault="000A21FF">
      <w:pPr>
        <w:numPr>
          <w:ilvl w:val="0"/>
          <w:numId w:val="27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Someone whose </w:t>
      </w:r>
      <w:r w:rsidR="004D1EC1">
        <w:rPr>
          <w:sz w:val="24"/>
          <w:szCs w:val="24"/>
        </w:rPr>
        <w:t xml:space="preserve">gender identity differs from their </w:t>
      </w:r>
      <w:r w:rsidRPr="009165FE">
        <w:rPr>
          <w:sz w:val="24"/>
          <w:szCs w:val="24"/>
        </w:rPr>
        <w:t>sex</w:t>
      </w:r>
      <w:r w:rsidR="004D1EC1">
        <w:rPr>
          <w:sz w:val="24"/>
          <w:szCs w:val="24"/>
        </w:rPr>
        <w:t xml:space="preserve"> assigned at birth</w:t>
      </w:r>
      <w:r w:rsidRPr="009165FE">
        <w:rPr>
          <w:sz w:val="24"/>
          <w:szCs w:val="24"/>
        </w:rPr>
        <w:t>.</w:t>
      </w:r>
    </w:p>
    <w:p w14:paraId="6657E59D" w14:textId="77777777" w:rsidR="006C5360" w:rsidRPr="009165FE" w:rsidRDefault="000A21FF">
      <w:pPr>
        <w:numPr>
          <w:ilvl w:val="0"/>
          <w:numId w:val="27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>All of the above.</w:t>
      </w:r>
    </w:p>
    <w:p w14:paraId="5510B77D" w14:textId="77777777" w:rsidR="006C5360" w:rsidRPr="009165FE" w:rsidRDefault="006C5360">
      <w:pPr>
        <w:rPr>
          <w:sz w:val="24"/>
          <w:szCs w:val="24"/>
        </w:rPr>
      </w:pPr>
    </w:p>
    <w:p w14:paraId="7D5C0F1F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asexual?</w:t>
      </w:r>
    </w:p>
    <w:p w14:paraId="4FBD1ADC" w14:textId="77777777" w:rsidR="006C5360" w:rsidRPr="009165FE" w:rsidRDefault="000A21FF">
      <w:pPr>
        <w:numPr>
          <w:ilvl w:val="0"/>
          <w:numId w:val="26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not have genitals at all.</w:t>
      </w:r>
    </w:p>
    <w:p w14:paraId="24BC5AD7" w14:textId="77777777" w:rsidR="006C5360" w:rsidRPr="009165FE" w:rsidRDefault="000A21FF">
      <w:pPr>
        <w:numPr>
          <w:ilvl w:val="0"/>
          <w:numId w:val="26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attracted to people of any gender, sex, or sexual orientation.</w:t>
      </w:r>
    </w:p>
    <w:p w14:paraId="68F5B9AD" w14:textId="77777777" w:rsidR="006C5360" w:rsidRPr="009165FE" w:rsidRDefault="000A21FF">
      <w:pPr>
        <w:numPr>
          <w:ilvl w:val="0"/>
          <w:numId w:val="26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>To generally not feel sexual attraction or desire.</w:t>
      </w:r>
    </w:p>
    <w:p w14:paraId="35E11E4E" w14:textId="77777777" w:rsidR="006C5360" w:rsidRPr="009165FE" w:rsidRDefault="000A21FF">
      <w:pPr>
        <w:numPr>
          <w:ilvl w:val="0"/>
          <w:numId w:val="26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genderless.</w:t>
      </w:r>
    </w:p>
    <w:p w14:paraId="185464DD" w14:textId="77777777" w:rsidR="006C5360" w:rsidRPr="009165FE" w:rsidRDefault="006C5360">
      <w:pPr>
        <w:rPr>
          <w:sz w:val="24"/>
          <w:szCs w:val="24"/>
        </w:rPr>
      </w:pPr>
    </w:p>
    <w:p w14:paraId="78AE338B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genderqueer?</w:t>
      </w:r>
    </w:p>
    <w:p w14:paraId="4DFC63B7" w14:textId="77777777" w:rsidR="006C5360" w:rsidRPr="009165FE" w:rsidRDefault="000A21FF">
      <w:pPr>
        <w:numPr>
          <w:ilvl w:val="0"/>
          <w:numId w:val="43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attracted to all genders.</w:t>
      </w:r>
    </w:p>
    <w:p w14:paraId="668A4602" w14:textId="5F40F804" w:rsidR="006C5360" w:rsidRPr="009165FE" w:rsidRDefault="007B0969">
      <w:pPr>
        <w:numPr>
          <w:ilvl w:val="0"/>
          <w:numId w:val="4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To have no personal identity at all.</w:t>
      </w:r>
    </w:p>
    <w:p w14:paraId="61ACB575" w14:textId="0609CDFF" w:rsidR="006C5360" w:rsidRPr="009165FE" w:rsidRDefault="000A21FF">
      <w:pPr>
        <w:numPr>
          <w:ilvl w:val="0"/>
          <w:numId w:val="43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born with both female and male genitalia.</w:t>
      </w:r>
    </w:p>
    <w:p w14:paraId="39BA3793" w14:textId="77777777" w:rsidR="006C5360" w:rsidRPr="009165FE" w:rsidRDefault="000A21FF">
      <w:pPr>
        <w:numPr>
          <w:ilvl w:val="0"/>
          <w:numId w:val="43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>To not identify with traditional gender-based identities, identifying with various genders or no gender.</w:t>
      </w:r>
    </w:p>
    <w:p w14:paraId="37F2D5B9" w14:textId="77777777" w:rsidR="006C5360" w:rsidRPr="009165FE" w:rsidRDefault="006C5360">
      <w:pPr>
        <w:rPr>
          <w:sz w:val="24"/>
          <w:szCs w:val="24"/>
        </w:rPr>
      </w:pPr>
    </w:p>
    <w:p w14:paraId="79FDF372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cisgender?</w:t>
      </w:r>
    </w:p>
    <w:p w14:paraId="1E714311" w14:textId="77777777" w:rsidR="006C5360" w:rsidRPr="009165FE" w:rsidRDefault="000A21FF">
      <w:pPr>
        <w:numPr>
          <w:ilvl w:val="0"/>
          <w:numId w:val="48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>To have your gender identity and sex assigned at birth align.</w:t>
      </w:r>
    </w:p>
    <w:p w14:paraId="7A26B751" w14:textId="77777777" w:rsidR="006C5360" w:rsidRPr="009165FE" w:rsidRDefault="000A21FF">
      <w:pPr>
        <w:numPr>
          <w:ilvl w:val="0"/>
          <w:numId w:val="48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attracted to only one gender.</w:t>
      </w:r>
    </w:p>
    <w:p w14:paraId="3A539DF4" w14:textId="77777777" w:rsidR="006C5360" w:rsidRPr="009165FE" w:rsidRDefault="000A21FF">
      <w:pPr>
        <w:numPr>
          <w:ilvl w:val="0"/>
          <w:numId w:val="48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attracted to members of the opposite sex.</w:t>
      </w:r>
    </w:p>
    <w:p w14:paraId="34DF797A" w14:textId="583C9B95" w:rsidR="006C5360" w:rsidRPr="009165FE" w:rsidRDefault="000A21FF">
      <w:pPr>
        <w:numPr>
          <w:ilvl w:val="0"/>
          <w:numId w:val="48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To have a gender identity </w:t>
      </w:r>
      <w:r w:rsidR="007B0969">
        <w:rPr>
          <w:sz w:val="24"/>
          <w:szCs w:val="24"/>
        </w:rPr>
        <w:t>that differs from someone’s</w:t>
      </w:r>
      <w:r w:rsidRPr="009165FE">
        <w:rPr>
          <w:sz w:val="24"/>
          <w:szCs w:val="24"/>
        </w:rPr>
        <w:t xml:space="preserve"> sex assigned at birth.</w:t>
      </w:r>
    </w:p>
    <w:p w14:paraId="7C43FD02" w14:textId="77777777" w:rsidR="006C5360" w:rsidRPr="009165FE" w:rsidRDefault="006C5360">
      <w:pPr>
        <w:rPr>
          <w:sz w:val="24"/>
          <w:szCs w:val="24"/>
        </w:rPr>
      </w:pPr>
    </w:p>
    <w:p w14:paraId="795E4081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gay?</w:t>
      </w:r>
    </w:p>
    <w:p w14:paraId="2FDD8448" w14:textId="77777777" w:rsidR="006C5360" w:rsidRPr="009165FE" w:rsidRDefault="000A21FF">
      <w:pPr>
        <w:numPr>
          <w:ilvl w:val="0"/>
          <w:numId w:val="36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sexually attracted to members of another sex.</w:t>
      </w:r>
    </w:p>
    <w:p w14:paraId="60289BE4" w14:textId="04FF2EA8" w:rsidR="006C5360" w:rsidRPr="009165FE" w:rsidRDefault="000A21FF">
      <w:pPr>
        <w:numPr>
          <w:ilvl w:val="0"/>
          <w:numId w:val="36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 xml:space="preserve">To have </w:t>
      </w:r>
      <w:r w:rsidR="009165FE">
        <w:rPr>
          <w:b/>
          <w:sz w:val="24"/>
          <w:szCs w:val="24"/>
        </w:rPr>
        <w:t>physical,</w:t>
      </w:r>
      <w:r w:rsidRPr="009165FE">
        <w:rPr>
          <w:b/>
          <w:sz w:val="24"/>
          <w:szCs w:val="24"/>
        </w:rPr>
        <w:t xml:space="preserve"> romantic</w:t>
      </w:r>
      <w:r w:rsidR="009165FE">
        <w:rPr>
          <w:b/>
          <w:sz w:val="24"/>
          <w:szCs w:val="24"/>
        </w:rPr>
        <w:t>, and/</w:t>
      </w:r>
      <w:r w:rsidR="00F42B0C">
        <w:rPr>
          <w:b/>
          <w:sz w:val="24"/>
          <w:szCs w:val="24"/>
        </w:rPr>
        <w:t>o</w:t>
      </w:r>
      <w:r w:rsidR="009165FE">
        <w:rPr>
          <w:b/>
          <w:sz w:val="24"/>
          <w:szCs w:val="24"/>
        </w:rPr>
        <w:t>r emotional</w:t>
      </w:r>
      <w:r w:rsidRPr="009165FE">
        <w:rPr>
          <w:b/>
          <w:sz w:val="24"/>
          <w:szCs w:val="24"/>
        </w:rPr>
        <w:t xml:space="preserve"> </w:t>
      </w:r>
      <w:r w:rsidR="009165FE">
        <w:rPr>
          <w:b/>
          <w:sz w:val="24"/>
          <w:szCs w:val="24"/>
        </w:rPr>
        <w:t>attraction</w:t>
      </w:r>
      <w:r w:rsidR="009165FE" w:rsidRPr="009165FE">
        <w:rPr>
          <w:b/>
          <w:sz w:val="24"/>
          <w:szCs w:val="24"/>
        </w:rPr>
        <w:t xml:space="preserve"> </w:t>
      </w:r>
      <w:r w:rsidRPr="009165FE">
        <w:rPr>
          <w:b/>
          <w:sz w:val="24"/>
          <w:szCs w:val="24"/>
        </w:rPr>
        <w:t>with members of the same gender.</w:t>
      </w:r>
    </w:p>
    <w:p w14:paraId="10F15C96" w14:textId="77777777" w:rsidR="006C5360" w:rsidRPr="009165FE" w:rsidRDefault="000A21FF">
      <w:pPr>
        <w:numPr>
          <w:ilvl w:val="0"/>
          <w:numId w:val="36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a transvestite.</w:t>
      </w:r>
    </w:p>
    <w:p w14:paraId="1679A968" w14:textId="77777777" w:rsidR="006C5360" w:rsidRPr="009165FE" w:rsidRDefault="000A21FF">
      <w:pPr>
        <w:numPr>
          <w:ilvl w:val="0"/>
          <w:numId w:val="36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None of the above. </w:t>
      </w:r>
    </w:p>
    <w:p w14:paraId="5464B620" w14:textId="77777777" w:rsidR="006C5360" w:rsidRPr="009165FE" w:rsidRDefault="006C5360">
      <w:pPr>
        <w:rPr>
          <w:sz w:val="24"/>
          <w:szCs w:val="24"/>
        </w:rPr>
      </w:pPr>
    </w:p>
    <w:p w14:paraId="36ABBE12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bisexual?</w:t>
      </w:r>
    </w:p>
    <w:p w14:paraId="75A78736" w14:textId="77777777" w:rsidR="006C5360" w:rsidRPr="009165FE" w:rsidRDefault="000A21FF">
      <w:pPr>
        <w:numPr>
          <w:ilvl w:val="0"/>
          <w:numId w:val="17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not be sexually attracted to anyone.</w:t>
      </w:r>
    </w:p>
    <w:p w14:paraId="36FB182E" w14:textId="77777777" w:rsidR="006C5360" w:rsidRPr="009165FE" w:rsidRDefault="000A21FF">
      <w:pPr>
        <w:numPr>
          <w:ilvl w:val="0"/>
          <w:numId w:val="17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To have only had sex with two people. </w:t>
      </w:r>
    </w:p>
    <w:p w14:paraId="59DB7666" w14:textId="77777777" w:rsidR="006C5360" w:rsidRPr="009165FE" w:rsidRDefault="000A21FF">
      <w:pPr>
        <w:numPr>
          <w:ilvl w:val="0"/>
          <w:numId w:val="17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lastRenderedPageBreak/>
        <w:t>To identify as both a man and a woman.</w:t>
      </w:r>
    </w:p>
    <w:p w14:paraId="535A1127" w14:textId="00EB7539" w:rsidR="006C5360" w:rsidRPr="009165FE" w:rsidRDefault="000A21FF">
      <w:pPr>
        <w:numPr>
          <w:ilvl w:val="0"/>
          <w:numId w:val="17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 xml:space="preserve">To have </w:t>
      </w:r>
      <w:r w:rsidR="00F42B0C">
        <w:rPr>
          <w:b/>
          <w:sz w:val="24"/>
          <w:szCs w:val="24"/>
        </w:rPr>
        <w:t xml:space="preserve">physical, </w:t>
      </w:r>
      <w:r w:rsidRPr="009165FE">
        <w:rPr>
          <w:b/>
          <w:sz w:val="24"/>
          <w:szCs w:val="24"/>
        </w:rPr>
        <w:t>romantic</w:t>
      </w:r>
      <w:r w:rsidR="00F42B0C">
        <w:rPr>
          <w:b/>
          <w:sz w:val="24"/>
          <w:szCs w:val="24"/>
        </w:rPr>
        <w:t>, and/or emotional attraction</w:t>
      </w:r>
      <w:r w:rsidRPr="009165FE">
        <w:rPr>
          <w:b/>
          <w:sz w:val="24"/>
          <w:szCs w:val="24"/>
        </w:rPr>
        <w:t xml:space="preserve"> with </w:t>
      </w:r>
      <w:r w:rsidR="00F42B0C">
        <w:rPr>
          <w:b/>
          <w:sz w:val="24"/>
          <w:szCs w:val="24"/>
        </w:rPr>
        <w:t>those of the same or another gender</w:t>
      </w:r>
      <w:r w:rsidRPr="009165FE">
        <w:rPr>
          <w:b/>
          <w:sz w:val="24"/>
          <w:szCs w:val="24"/>
        </w:rPr>
        <w:t>.</w:t>
      </w:r>
    </w:p>
    <w:p w14:paraId="4150E6CD" w14:textId="77777777" w:rsidR="006C5360" w:rsidRPr="009165FE" w:rsidRDefault="006C5360">
      <w:pPr>
        <w:rPr>
          <w:sz w:val="24"/>
          <w:szCs w:val="24"/>
        </w:rPr>
      </w:pPr>
    </w:p>
    <w:p w14:paraId="57B313F3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straight (heterosexual)?</w:t>
      </w:r>
    </w:p>
    <w:p w14:paraId="587CD8FC" w14:textId="4F8C0EA4" w:rsidR="007B0969" w:rsidRPr="007B0969" w:rsidRDefault="007B0969">
      <w:pPr>
        <w:numPr>
          <w:ilvl w:val="0"/>
          <w:numId w:val="34"/>
        </w:numPr>
        <w:ind w:hanging="360"/>
        <w:contextualSpacing/>
        <w:rPr>
          <w:b/>
          <w:color w:val="auto"/>
          <w:sz w:val="24"/>
          <w:szCs w:val="24"/>
        </w:rPr>
      </w:pPr>
      <w:r w:rsidRPr="007B0969">
        <w:rPr>
          <w:rFonts w:eastAsia="Times New Roman"/>
          <w:b/>
          <w:color w:val="auto"/>
          <w:sz w:val="24"/>
          <w:szCs w:val="24"/>
        </w:rPr>
        <w:t>A man who is exclusively attracted to women or a woman who is exclusively attracted to men.</w:t>
      </w:r>
      <w:r w:rsidRPr="007B0969">
        <w:rPr>
          <w:b/>
          <w:color w:val="auto"/>
          <w:sz w:val="24"/>
          <w:szCs w:val="24"/>
        </w:rPr>
        <w:t xml:space="preserve"> </w:t>
      </w:r>
    </w:p>
    <w:p w14:paraId="08A1BBBB" w14:textId="489D2472" w:rsidR="006C5360" w:rsidRPr="009165FE" w:rsidRDefault="000A21FF">
      <w:pPr>
        <w:numPr>
          <w:ilvl w:val="0"/>
          <w:numId w:val="34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sexually attracted to members of the same sex.</w:t>
      </w:r>
    </w:p>
    <w:p w14:paraId="3FABABB5" w14:textId="77777777" w:rsidR="006C5360" w:rsidRPr="009165FE" w:rsidRDefault="000A21FF">
      <w:pPr>
        <w:numPr>
          <w:ilvl w:val="0"/>
          <w:numId w:val="34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only identify with one gender.</w:t>
      </w:r>
      <w:r w:rsidRPr="009165FE">
        <w:rPr>
          <w:sz w:val="24"/>
          <w:szCs w:val="24"/>
        </w:rPr>
        <w:tab/>
      </w:r>
    </w:p>
    <w:p w14:paraId="37E71020" w14:textId="77777777" w:rsidR="006C5360" w:rsidRPr="009165FE" w:rsidRDefault="000A21FF">
      <w:pPr>
        <w:numPr>
          <w:ilvl w:val="0"/>
          <w:numId w:val="34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sexually attracted to men and women.</w:t>
      </w:r>
    </w:p>
    <w:p w14:paraId="36627F81" w14:textId="77777777" w:rsidR="006C5360" w:rsidRPr="009165FE" w:rsidRDefault="006C5360">
      <w:pPr>
        <w:rPr>
          <w:sz w:val="24"/>
          <w:szCs w:val="24"/>
        </w:rPr>
      </w:pPr>
    </w:p>
    <w:p w14:paraId="7BC25692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intersex mean?</w:t>
      </w:r>
    </w:p>
    <w:p w14:paraId="69800FA7" w14:textId="77777777" w:rsidR="006C5360" w:rsidRPr="009165FE" w:rsidRDefault="000A21FF">
      <w:pPr>
        <w:numPr>
          <w:ilvl w:val="0"/>
          <w:numId w:val="38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get gender reassignment surgery.</w:t>
      </w:r>
    </w:p>
    <w:p w14:paraId="70E57A2B" w14:textId="77777777" w:rsidR="006C5360" w:rsidRPr="009165FE" w:rsidRDefault="000A21FF">
      <w:pPr>
        <w:numPr>
          <w:ilvl w:val="0"/>
          <w:numId w:val="38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>To be born with a reproductive or sexual anatomy that doesn’t match the typical definitions of male or female.</w:t>
      </w:r>
    </w:p>
    <w:p w14:paraId="2E8CB12B" w14:textId="1815234C" w:rsidR="006C5360" w:rsidRPr="009165FE" w:rsidRDefault="000A21FF">
      <w:pPr>
        <w:numPr>
          <w:ilvl w:val="0"/>
          <w:numId w:val="38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To be </w:t>
      </w:r>
      <w:r w:rsidR="00F42B0C">
        <w:rPr>
          <w:sz w:val="24"/>
          <w:szCs w:val="24"/>
        </w:rPr>
        <w:t xml:space="preserve">physically, romantically, and/or emotionally </w:t>
      </w:r>
      <w:r w:rsidRPr="009165FE">
        <w:rPr>
          <w:sz w:val="24"/>
          <w:szCs w:val="24"/>
        </w:rPr>
        <w:t>attracted to members of every gender.</w:t>
      </w:r>
    </w:p>
    <w:p w14:paraId="667587AD" w14:textId="77777777" w:rsidR="006C5360" w:rsidRPr="009165FE" w:rsidRDefault="000A21FF">
      <w:pPr>
        <w:numPr>
          <w:ilvl w:val="0"/>
          <w:numId w:val="38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None of the above.</w:t>
      </w:r>
    </w:p>
    <w:p w14:paraId="45E2D582" w14:textId="77777777" w:rsidR="006C5360" w:rsidRPr="009165FE" w:rsidRDefault="006C5360">
      <w:pPr>
        <w:rPr>
          <w:sz w:val="24"/>
          <w:szCs w:val="24"/>
        </w:rPr>
      </w:pPr>
    </w:p>
    <w:p w14:paraId="2A25B804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LGBTQ</w:t>
      </w:r>
      <w:r w:rsidR="00F42B0C">
        <w:rPr>
          <w:sz w:val="24"/>
          <w:szCs w:val="24"/>
        </w:rPr>
        <w:t>+</w:t>
      </w:r>
      <w:r w:rsidRPr="009165FE">
        <w:rPr>
          <w:sz w:val="24"/>
          <w:szCs w:val="24"/>
        </w:rPr>
        <w:t xml:space="preserve"> stand for?</w:t>
      </w:r>
    </w:p>
    <w:p w14:paraId="0411387D" w14:textId="77777777" w:rsidR="006C5360" w:rsidRPr="009165FE" w:rsidRDefault="000A21FF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Lucid, Gray, Boiled Too Quickly individuals.</w:t>
      </w:r>
    </w:p>
    <w:p w14:paraId="23B0CE61" w14:textId="6A5499A8" w:rsidR="006C5360" w:rsidRPr="009165FE" w:rsidRDefault="000A21FF">
      <w:pPr>
        <w:numPr>
          <w:ilvl w:val="0"/>
          <w:numId w:val="2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>Lesbian, Gay, Bisexual, Transgender, Queer (and/or questioning) individuals</w:t>
      </w:r>
      <w:ins w:id="0" w:author="Gina Desiderio" w:date="2017-01-11T15:55:00Z">
        <w:r w:rsidR="00195E8E">
          <w:rPr>
            <w:b/>
            <w:sz w:val="24"/>
            <w:szCs w:val="24"/>
          </w:rPr>
          <w:t>,</w:t>
        </w:r>
      </w:ins>
      <w:r w:rsidR="007B0969">
        <w:rPr>
          <w:b/>
          <w:sz w:val="24"/>
          <w:szCs w:val="24"/>
        </w:rPr>
        <w:t xml:space="preserve"> as well as other identities</w:t>
      </w:r>
      <w:r w:rsidRPr="009165FE">
        <w:rPr>
          <w:b/>
          <w:sz w:val="24"/>
          <w:szCs w:val="24"/>
        </w:rPr>
        <w:t>.</w:t>
      </w:r>
    </w:p>
    <w:p w14:paraId="50EA3734" w14:textId="77777777" w:rsidR="006C5360" w:rsidRPr="009165FE" w:rsidRDefault="000A21FF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Lesbian, Gay, Bi-curious, Transsexual, Queer (and/or questioning) individuals.</w:t>
      </w:r>
    </w:p>
    <w:p w14:paraId="4454A92C" w14:textId="77777777" w:rsidR="006C5360" w:rsidRPr="009165FE" w:rsidRDefault="000A21FF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None of the above.</w:t>
      </w:r>
    </w:p>
    <w:p w14:paraId="7EEACA4F" w14:textId="77777777" w:rsidR="006C5360" w:rsidRPr="009165FE" w:rsidRDefault="006C5360">
      <w:pPr>
        <w:rPr>
          <w:sz w:val="24"/>
          <w:szCs w:val="24"/>
        </w:rPr>
      </w:pPr>
    </w:p>
    <w:p w14:paraId="106023ED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to be pansexual?</w:t>
      </w:r>
    </w:p>
    <w:p w14:paraId="534EEBE0" w14:textId="77777777" w:rsidR="006C5360" w:rsidRPr="009165FE" w:rsidRDefault="000A21FF">
      <w:pPr>
        <w:numPr>
          <w:ilvl w:val="0"/>
          <w:numId w:val="24"/>
        </w:numPr>
        <w:ind w:hanging="360"/>
        <w:contextualSpacing/>
        <w:rPr>
          <w:b/>
          <w:sz w:val="24"/>
          <w:szCs w:val="24"/>
        </w:rPr>
      </w:pPr>
      <w:r w:rsidRPr="009165FE">
        <w:rPr>
          <w:b/>
          <w:sz w:val="24"/>
          <w:szCs w:val="24"/>
        </w:rPr>
        <w:t xml:space="preserve">To be </w:t>
      </w:r>
      <w:r w:rsidR="00F42B0C">
        <w:rPr>
          <w:sz w:val="24"/>
          <w:szCs w:val="24"/>
        </w:rPr>
        <w:t xml:space="preserve">physically, romantically, and/or emotionally </w:t>
      </w:r>
      <w:r w:rsidRPr="009165FE">
        <w:rPr>
          <w:b/>
          <w:sz w:val="24"/>
          <w:szCs w:val="24"/>
        </w:rPr>
        <w:t>attracted to people of any gender, sex, or sexual orientation.</w:t>
      </w:r>
    </w:p>
    <w:p w14:paraId="15BBD3BC" w14:textId="0F28B11A" w:rsidR="006C5360" w:rsidRPr="009165FE" w:rsidRDefault="000A21FF">
      <w:pPr>
        <w:numPr>
          <w:ilvl w:val="0"/>
          <w:numId w:val="24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To generally not feel </w:t>
      </w:r>
      <w:r w:rsidR="00F42B0C">
        <w:rPr>
          <w:sz w:val="24"/>
          <w:szCs w:val="24"/>
        </w:rPr>
        <w:t xml:space="preserve">physical, romantic, and/or emotional </w:t>
      </w:r>
      <w:r w:rsidRPr="009165FE">
        <w:rPr>
          <w:sz w:val="24"/>
          <w:szCs w:val="24"/>
        </w:rPr>
        <w:t>attraction to any group of people.</w:t>
      </w:r>
    </w:p>
    <w:p w14:paraId="61B6813A" w14:textId="77777777" w:rsidR="006C5360" w:rsidRPr="009165FE" w:rsidRDefault="000A21FF">
      <w:pPr>
        <w:numPr>
          <w:ilvl w:val="0"/>
          <w:numId w:val="24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To be attracted to pans.</w:t>
      </w:r>
    </w:p>
    <w:p w14:paraId="3188752C" w14:textId="77777777" w:rsidR="006C5360" w:rsidRPr="009165FE" w:rsidRDefault="000A21FF">
      <w:pPr>
        <w:numPr>
          <w:ilvl w:val="0"/>
          <w:numId w:val="24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None of the above.</w:t>
      </w:r>
    </w:p>
    <w:p w14:paraId="37D3BF0B" w14:textId="77777777" w:rsidR="006C5360" w:rsidRPr="009165FE" w:rsidRDefault="006C5360">
      <w:pPr>
        <w:rPr>
          <w:sz w:val="24"/>
          <w:szCs w:val="24"/>
        </w:rPr>
      </w:pPr>
    </w:p>
    <w:p w14:paraId="5154CB3B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t>What does it mean if a person says they are a transvestite?</w:t>
      </w:r>
    </w:p>
    <w:p w14:paraId="3D058627" w14:textId="77777777" w:rsidR="006C5360" w:rsidRPr="009165FE" w:rsidRDefault="000A21FF">
      <w:pPr>
        <w:numPr>
          <w:ilvl w:val="0"/>
          <w:numId w:val="41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>It’s another name for a gay person.</w:t>
      </w:r>
    </w:p>
    <w:p w14:paraId="17F85957" w14:textId="77777777" w:rsidR="006C5360" w:rsidRPr="009165FE" w:rsidRDefault="000A21FF">
      <w:pPr>
        <w:numPr>
          <w:ilvl w:val="0"/>
          <w:numId w:val="41"/>
        </w:numPr>
        <w:ind w:hanging="360"/>
        <w:contextualSpacing/>
        <w:rPr>
          <w:b/>
          <w:sz w:val="24"/>
          <w:szCs w:val="24"/>
        </w:rPr>
      </w:pPr>
      <w:r w:rsidRPr="00F42B0C">
        <w:rPr>
          <w:b/>
          <w:sz w:val="24"/>
          <w:szCs w:val="24"/>
        </w:rPr>
        <w:t xml:space="preserve">It’s </w:t>
      </w:r>
      <w:r w:rsidR="00F42B0C" w:rsidRPr="00A827ED">
        <w:rPr>
          <w:b/>
          <w:sz w:val="24"/>
          <w:szCs w:val="24"/>
        </w:rPr>
        <w:t>a word to describe</w:t>
      </w:r>
      <w:r w:rsidR="00F42B0C">
        <w:rPr>
          <w:sz w:val="24"/>
          <w:szCs w:val="24"/>
        </w:rPr>
        <w:t xml:space="preserve"> </w:t>
      </w:r>
      <w:r w:rsidRPr="009165FE">
        <w:rPr>
          <w:b/>
          <w:sz w:val="24"/>
          <w:szCs w:val="24"/>
        </w:rPr>
        <w:t>someone who enjoys dressing in clothes typically associated with another gender.</w:t>
      </w:r>
    </w:p>
    <w:p w14:paraId="2D8829E9" w14:textId="77777777" w:rsidR="006C5360" w:rsidRPr="009165FE" w:rsidRDefault="000A21FF">
      <w:pPr>
        <w:numPr>
          <w:ilvl w:val="0"/>
          <w:numId w:val="41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It’s </w:t>
      </w:r>
      <w:r w:rsidR="00F42B0C">
        <w:rPr>
          <w:sz w:val="24"/>
          <w:szCs w:val="24"/>
        </w:rPr>
        <w:t xml:space="preserve">a word to describe </w:t>
      </w:r>
      <w:r w:rsidRPr="009165FE">
        <w:rPr>
          <w:sz w:val="24"/>
          <w:szCs w:val="24"/>
        </w:rPr>
        <w:t>someone born with both male and female genitalia.</w:t>
      </w:r>
    </w:p>
    <w:p w14:paraId="5BBC982C" w14:textId="77777777" w:rsidR="006C5360" w:rsidRPr="009165FE" w:rsidRDefault="000A21FF">
      <w:pPr>
        <w:numPr>
          <w:ilvl w:val="0"/>
          <w:numId w:val="41"/>
        </w:numPr>
        <w:ind w:hanging="360"/>
        <w:contextualSpacing/>
        <w:rPr>
          <w:sz w:val="24"/>
          <w:szCs w:val="24"/>
        </w:rPr>
      </w:pPr>
      <w:r w:rsidRPr="009165FE">
        <w:rPr>
          <w:sz w:val="24"/>
          <w:szCs w:val="24"/>
        </w:rPr>
        <w:t xml:space="preserve">It’s </w:t>
      </w:r>
      <w:r w:rsidR="00F42B0C">
        <w:rPr>
          <w:sz w:val="24"/>
          <w:szCs w:val="24"/>
        </w:rPr>
        <w:t xml:space="preserve">a word to describe </w:t>
      </w:r>
      <w:r w:rsidRPr="009165FE">
        <w:rPr>
          <w:sz w:val="24"/>
          <w:szCs w:val="24"/>
        </w:rPr>
        <w:t>someone who is attracted to everyone.</w:t>
      </w:r>
    </w:p>
    <w:p w14:paraId="04109E7E" w14:textId="77777777" w:rsidR="006C5360" w:rsidRPr="009165FE" w:rsidRDefault="000A21FF">
      <w:pPr>
        <w:rPr>
          <w:sz w:val="24"/>
          <w:szCs w:val="24"/>
        </w:rPr>
      </w:pPr>
      <w:r w:rsidRPr="009165FE">
        <w:rPr>
          <w:sz w:val="24"/>
          <w:szCs w:val="24"/>
        </w:rPr>
        <w:lastRenderedPageBreak/>
        <w:t>What is a person’s sex?</w:t>
      </w:r>
    </w:p>
    <w:p w14:paraId="0C9D0C56" w14:textId="271EF954" w:rsidR="006C5360" w:rsidRPr="009165FE" w:rsidRDefault="00F42B0C">
      <w:pPr>
        <w:numPr>
          <w:ilvl w:val="0"/>
          <w:numId w:val="5"/>
        </w:numPr>
        <w:ind w:hanging="360"/>
        <w:contextualSpacing/>
        <w:rPr>
          <w:sz w:val="24"/>
          <w:szCs w:val="24"/>
        </w:rPr>
      </w:pPr>
      <w:r>
        <w:rPr>
          <w:color w:val="222222"/>
          <w:sz w:val="24"/>
          <w:szCs w:val="24"/>
          <w:highlight w:val="white"/>
        </w:rPr>
        <w:t>S</w:t>
      </w:r>
      <w:r w:rsidR="000A21FF" w:rsidRPr="009165FE">
        <w:rPr>
          <w:color w:val="222222"/>
          <w:sz w:val="24"/>
          <w:szCs w:val="24"/>
          <w:highlight w:val="white"/>
        </w:rPr>
        <w:t>ocially constructed roles and attributes that a given society considers appropriate for men and women.</w:t>
      </w:r>
    </w:p>
    <w:p w14:paraId="7FEEFA6F" w14:textId="152770DB" w:rsidR="006C5360" w:rsidRPr="00A827ED" w:rsidRDefault="00431918">
      <w:pPr>
        <w:numPr>
          <w:ilvl w:val="0"/>
          <w:numId w:val="5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>
        <w:rPr>
          <w:b/>
          <w:color w:val="222222"/>
          <w:sz w:val="24"/>
          <w:szCs w:val="24"/>
          <w:highlight w:val="white"/>
        </w:rPr>
        <w:t>Has to do with a person’s genitalia, chromosomes, and hormones</w:t>
      </w:r>
    </w:p>
    <w:p w14:paraId="0E0A6133" w14:textId="77777777" w:rsidR="006C5360" w:rsidRPr="009165FE" w:rsidRDefault="000A21FF">
      <w:pPr>
        <w:numPr>
          <w:ilvl w:val="0"/>
          <w:numId w:val="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Always how you identify yourself.</w:t>
      </w:r>
    </w:p>
    <w:p w14:paraId="3F3F9228" w14:textId="77777777" w:rsidR="006C5360" w:rsidRPr="009165FE" w:rsidRDefault="000A21FF">
      <w:pPr>
        <w:numPr>
          <w:ilvl w:val="0"/>
          <w:numId w:val="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04D6DDF4" w14:textId="77777777" w:rsidR="006C5360" w:rsidRPr="009165FE" w:rsidRDefault="006C5360">
      <w:pPr>
        <w:rPr>
          <w:sz w:val="24"/>
          <w:szCs w:val="24"/>
        </w:rPr>
      </w:pPr>
    </w:p>
    <w:p w14:paraId="420D8FD0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is a person’s gender?</w:t>
      </w:r>
    </w:p>
    <w:p w14:paraId="1D5304EB" w14:textId="32A3575E" w:rsidR="006C5360" w:rsidRPr="00414B48" w:rsidRDefault="000A21FF">
      <w:pPr>
        <w:numPr>
          <w:ilvl w:val="0"/>
          <w:numId w:val="40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414B48">
        <w:rPr>
          <w:b/>
          <w:color w:val="222222"/>
          <w:sz w:val="24"/>
          <w:szCs w:val="24"/>
          <w:highlight w:val="white"/>
        </w:rPr>
        <w:t>Socially constructed roles, behaviors, activities</w:t>
      </w:r>
      <w:r w:rsidR="00F42B0C" w:rsidRPr="00414B48">
        <w:rPr>
          <w:b/>
          <w:color w:val="222222"/>
          <w:sz w:val="24"/>
          <w:szCs w:val="24"/>
          <w:highlight w:val="white"/>
        </w:rPr>
        <w:t>,</w:t>
      </w:r>
      <w:r w:rsidRPr="00414B48">
        <w:rPr>
          <w:b/>
          <w:color w:val="222222"/>
          <w:sz w:val="24"/>
          <w:szCs w:val="24"/>
          <w:highlight w:val="white"/>
        </w:rPr>
        <w:t xml:space="preserve"> and attributes that society considers appropriate for </w:t>
      </w:r>
      <w:r w:rsidR="00431918" w:rsidRPr="00414B48">
        <w:rPr>
          <w:b/>
          <w:color w:val="222222"/>
          <w:sz w:val="24"/>
          <w:szCs w:val="24"/>
          <w:highlight w:val="white"/>
        </w:rPr>
        <w:t>people</w:t>
      </w:r>
      <w:r w:rsidR="00414B48">
        <w:rPr>
          <w:b/>
          <w:color w:val="222222"/>
          <w:sz w:val="24"/>
          <w:szCs w:val="24"/>
          <w:highlight w:val="white"/>
        </w:rPr>
        <w:t xml:space="preserve"> usually</w:t>
      </w:r>
      <w:r w:rsidR="00431918" w:rsidRPr="00414B48">
        <w:rPr>
          <w:b/>
          <w:color w:val="222222"/>
          <w:sz w:val="24"/>
          <w:szCs w:val="24"/>
          <w:highlight w:val="white"/>
        </w:rPr>
        <w:t xml:space="preserve"> based on sex</w:t>
      </w:r>
      <w:r w:rsidRPr="00414B48">
        <w:rPr>
          <w:b/>
          <w:color w:val="222222"/>
          <w:sz w:val="24"/>
          <w:szCs w:val="24"/>
          <w:highlight w:val="white"/>
        </w:rPr>
        <w:t>.</w:t>
      </w:r>
    </w:p>
    <w:p w14:paraId="14F0637F" w14:textId="3F5B7E06" w:rsidR="006C5360" w:rsidRPr="009165FE" w:rsidRDefault="00431918">
      <w:pPr>
        <w:numPr>
          <w:ilvl w:val="0"/>
          <w:numId w:val="4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B</w:t>
      </w:r>
      <w:r w:rsidR="000A21FF" w:rsidRPr="009165FE">
        <w:rPr>
          <w:color w:val="222222"/>
          <w:sz w:val="24"/>
          <w:szCs w:val="24"/>
          <w:highlight w:val="white"/>
        </w:rPr>
        <w:t>iological and physiological characteristics that define men and women.</w:t>
      </w:r>
    </w:p>
    <w:p w14:paraId="6525B47C" w14:textId="77777777" w:rsidR="006C5360" w:rsidRPr="009165FE" w:rsidRDefault="000A21FF">
      <w:pPr>
        <w:numPr>
          <w:ilvl w:val="0"/>
          <w:numId w:val="4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Always determined at birth and consistent throughout your life.</w:t>
      </w:r>
    </w:p>
    <w:p w14:paraId="7289DF79" w14:textId="77777777" w:rsidR="006C5360" w:rsidRPr="009165FE" w:rsidRDefault="000A21FF">
      <w:pPr>
        <w:numPr>
          <w:ilvl w:val="0"/>
          <w:numId w:val="4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Determined by genitalia.</w:t>
      </w:r>
    </w:p>
    <w:p w14:paraId="2E4F0A69" w14:textId="77777777" w:rsidR="006C5360" w:rsidRPr="009165FE" w:rsidRDefault="006C5360">
      <w:pPr>
        <w:rPr>
          <w:sz w:val="24"/>
          <w:szCs w:val="24"/>
        </w:rPr>
      </w:pPr>
    </w:p>
    <w:p w14:paraId="294F35E3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is gender identity?</w:t>
      </w:r>
    </w:p>
    <w:p w14:paraId="5ED313D7" w14:textId="77777777" w:rsidR="006C5360" w:rsidRPr="009165FE" w:rsidRDefault="000A21FF">
      <w:pPr>
        <w:numPr>
          <w:ilvl w:val="0"/>
          <w:numId w:val="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Your biological status as a man or a woman.</w:t>
      </w:r>
    </w:p>
    <w:p w14:paraId="62ACF8CB" w14:textId="02105A84" w:rsidR="006C5360" w:rsidRPr="009165FE" w:rsidRDefault="00804A6A">
      <w:pPr>
        <w:numPr>
          <w:ilvl w:val="0"/>
          <w:numId w:val="8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>
        <w:rPr>
          <w:b/>
          <w:color w:val="222222"/>
          <w:sz w:val="24"/>
          <w:szCs w:val="24"/>
          <w:highlight w:val="white"/>
        </w:rPr>
        <w:t>How a person describes</w:t>
      </w:r>
      <w:r w:rsidR="000A21FF" w:rsidRPr="009165FE">
        <w:rPr>
          <w:b/>
          <w:color w:val="222222"/>
          <w:sz w:val="24"/>
          <w:szCs w:val="24"/>
          <w:highlight w:val="white"/>
        </w:rPr>
        <w:t xml:space="preserve"> their</w:t>
      </w:r>
      <w:r>
        <w:rPr>
          <w:b/>
          <w:color w:val="222222"/>
          <w:sz w:val="24"/>
          <w:szCs w:val="24"/>
          <w:highlight w:val="white"/>
        </w:rPr>
        <w:t xml:space="preserve"> own</w:t>
      </w:r>
      <w:r w:rsidR="000A21FF" w:rsidRPr="009165FE">
        <w:rPr>
          <w:b/>
          <w:color w:val="222222"/>
          <w:sz w:val="24"/>
          <w:szCs w:val="24"/>
          <w:highlight w:val="white"/>
        </w:rPr>
        <w:t xml:space="preserve"> gender.</w:t>
      </w:r>
    </w:p>
    <w:p w14:paraId="20D16DD9" w14:textId="77777777" w:rsidR="006C5360" w:rsidRPr="009165FE" w:rsidRDefault="000A21FF">
      <w:pPr>
        <w:numPr>
          <w:ilvl w:val="0"/>
          <w:numId w:val="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 person’s sexual attraction to certain genders.</w:t>
      </w:r>
    </w:p>
    <w:p w14:paraId="1D6FD91A" w14:textId="77777777" w:rsidR="006C5360" w:rsidRPr="009165FE" w:rsidRDefault="000A21FF">
      <w:pPr>
        <w:numPr>
          <w:ilvl w:val="0"/>
          <w:numId w:val="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All of the above.</w:t>
      </w:r>
    </w:p>
    <w:p w14:paraId="66E887EB" w14:textId="77777777" w:rsidR="006C5360" w:rsidRPr="009165FE" w:rsidRDefault="006C5360">
      <w:pPr>
        <w:rPr>
          <w:sz w:val="24"/>
          <w:szCs w:val="24"/>
        </w:rPr>
      </w:pPr>
    </w:p>
    <w:p w14:paraId="01B33B89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is gender expression?</w:t>
      </w:r>
    </w:p>
    <w:p w14:paraId="53FF9F3B" w14:textId="486D3BF7" w:rsidR="006C5360" w:rsidRPr="009165FE" w:rsidRDefault="000A21FF">
      <w:pPr>
        <w:numPr>
          <w:ilvl w:val="0"/>
          <w:numId w:val="3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How a person is sexually attracted to specific genders.</w:t>
      </w:r>
    </w:p>
    <w:p w14:paraId="108C7793" w14:textId="77777777" w:rsidR="006C5360" w:rsidRPr="009165FE" w:rsidRDefault="000A21FF">
      <w:pPr>
        <w:numPr>
          <w:ilvl w:val="0"/>
          <w:numId w:val="3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Your biological status as a man or a woman.</w:t>
      </w:r>
    </w:p>
    <w:p w14:paraId="77D40469" w14:textId="77777777" w:rsidR="006C5360" w:rsidRPr="00804A6A" w:rsidRDefault="000A21FF">
      <w:pPr>
        <w:numPr>
          <w:ilvl w:val="0"/>
          <w:numId w:val="30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04A6A">
        <w:rPr>
          <w:b/>
          <w:color w:val="222222"/>
          <w:sz w:val="24"/>
          <w:szCs w:val="24"/>
          <w:highlight w:val="white"/>
        </w:rPr>
        <w:t>The way a person shows their gender to the world around them.</w:t>
      </w:r>
    </w:p>
    <w:p w14:paraId="1BBA3153" w14:textId="77777777" w:rsidR="006C5360" w:rsidRPr="009165FE" w:rsidRDefault="000A21FF">
      <w:pPr>
        <w:numPr>
          <w:ilvl w:val="0"/>
          <w:numId w:val="3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All of the above.</w:t>
      </w:r>
    </w:p>
    <w:p w14:paraId="66EE590D" w14:textId="77777777" w:rsidR="006C5360" w:rsidRPr="009165FE" w:rsidRDefault="006C5360">
      <w:pPr>
        <w:rPr>
          <w:sz w:val="24"/>
          <w:szCs w:val="24"/>
        </w:rPr>
      </w:pPr>
    </w:p>
    <w:p w14:paraId="60DB3CD5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are the three components of sexual orientation?</w:t>
      </w:r>
    </w:p>
    <w:p w14:paraId="55B9B3E9" w14:textId="77777777" w:rsidR="006C5360" w:rsidRPr="009165FE" w:rsidRDefault="000A21FF">
      <w:pPr>
        <w:numPr>
          <w:ilvl w:val="0"/>
          <w:numId w:val="11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Attraction, identity, and behavior.</w:t>
      </w:r>
    </w:p>
    <w:p w14:paraId="5037C723" w14:textId="77777777" w:rsidR="006C5360" w:rsidRPr="009165FE" w:rsidRDefault="000A21FF">
      <w:pPr>
        <w:numPr>
          <w:ilvl w:val="0"/>
          <w:numId w:val="1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Gay, lesbian, bisexual.</w:t>
      </w:r>
      <w:r w:rsidRPr="009165FE">
        <w:rPr>
          <w:color w:val="222222"/>
          <w:sz w:val="24"/>
          <w:szCs w:val="24"/>
          <w:highlight w:val="white"/>
        </w:rPr>
        <w:tab/>
      </w:r>
      <w:r w:rsidRPr="009165FE">
        <w:rPr>
          <w:color w:val="222222"/>
          <w:sz w:val="24"/>
          <w:szCs w:val="24"/>
          <w:highlight w:val="white"/>
        </w:rPr>
        <w:tab/>
      </w:r>
      <w:r w:rsidRPr="009165FE">
        <w:rPr>
          <w:color w:val="222222"/>
          <w:sz w:val="24"/>
          <w:szCs w:val="24"/>
          <w:highlight w:val="white"/>
        </w:rPr>
        <w:tab/>
      </w:r>
    </w:p>
    <w:p w14:paraId="06DF6D39" w14:textId="77777777" w:rsidR="006C5360" w:rsidRPr="009165FE" w:rsidRDefault="000A21FF">
      <w:pPr>
        <w:numPr>
          <w:ilvl w:val="0"/>
          <w:numId w:val="1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Feelings, attraction, interest.</w:t>
      </w:r>
    </w:p>
    <w:p w14:paraId="446DDF93" w14:textId="77777777" w:rsidR="006C5360" w:rsidRPr="009165FE" w:rsidRDefault="000A21FF">
      <w:pPr>
        <w:numPr>
          <w:ilvl w:val="0"/>
          <w:numId w:val="1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4626E943" w14:textId="77777777" w:rsidR="006C5360" w:rsidRPr="009165FE" w:rsidRDefault="006C5360">
      <w:pPr>
        <w:rPr>
          <w:sz w:val="24"/>
          <w:szCs w:val="24"/>
        </w:rPr>
      </w:pPr>
    </w:p>
    <w:p w14:paraId="5DCF8787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are gender norms?</w:t>
      </w:r>
    </w:p>
    <w:p w14:paraId="7D8F3E39" w14:textId="21A24D8C" w:rsidR="006C5360" w:rsidRPr="009165FE" w:rsidRDefault="00431918">
      <w:pPr>
        <w:numPr>
          <w:ilvl w:val="0"/>
          <w:numId w:val="2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B</w:t>
      </w:r>
      <w:r w:rsidR="000A21FF" w:rsidRPr="009165FE">
        <w:rPr>
          <w:color w:val="222222"/>
          <w:sz w:val="24"/>
          <w:szCs w:val="24"/>
          <w:highlight w:val="white"/>
        </w:rPr>
        <w:t>iological and physiological characteristics that define men and women.</w:t>
      </w:r>
    </w:p>
    <w:p w14:paraId="7B531E65" w14:textId="77777777" w:rsidR="006C5360" w:rsidRPr="009165FE" w:rsidRDefault="000A21FF">
      <w:pPr>
        <w:numPr>
          <w:ilvl w:val="0"/>
          <w:numId w:val="2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How you identify your sexual orientation.</w:t>
      </w:r>
    </w:p>
    <w:p w14:paraId="3EC1F51D" w14:textId="27D1D986" w:rsidR="006C5360" w:rsidRPr="009165FE" w:rsidRDefault="00804A6A">
      <w:pPr>
        <w:numPr>
          <w:ilvl w:val="0"/>
          <w:numId w:val="2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N</w:t>
      </w:r>
      <w:r w:rsidR="000A21FF" w:rsidRPr="009165FE">
        <w:rPr>
          <w:color w:val="222222"/>
          <w:sz w:val="24"/>
          <w:szCs w:val="24"/>
          <w:highlight w:val="white"/>
        </w:rPr>
        <w:t xml:space="preserve">ecessary to </w:t>
      </w:r>
      <w:r>
        <w:rPr>
          <w:color w:val="222222"/>
          <w:sz w:val="24"/>
          <w:szCs w:val="24"/>
          <w:highlight w:val="white"/>
        </w:rPr>
        <w:t xml:space="preserve">maintain order in </w:t>
      </w:r>
      <w:r w:rsidR="000A21FF" w:rsidRPr="009165FE">
        <w:rPr>
          <w:color w:val="222222"/>
          <w:sz w:val="24"/>
          <w:szCs w:val="24"/>
          <w:highlight w:val="white"/>
        </w:rPr>
        <w:t>society.</w:t>
      </w:r>
    </w:p>
    <w:p w14:paraId="31E52D15" w14:textId="77777777" w:rsidR="006C5360" w:rsidRPr="009165FE" w:rsidRDefault="000A21FF">
      <w:pPr>
        <w:numPr>
          <w:ilvl w:val="0"/>
          <w:numId w:val="28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A set of “rules” or ideas about how people of different genders should behave</w:t>
      </w:r>
      <w:r w:rsidR="00431918">
        <w:rPr>
          <w:b/>
          <w:color w:val="222222"/>
          <w:sz w:val="24"/>
          <w:szCs w:val="24"/>
          <w:highlight w:val="white"/>
        </w:rPr>
        <w:t>,</w:t>
      </w:r>
      <w:r w:rsidRPr="009165FE">
        <w:rPr>
          <w:b/>
          <w:color w:val="222222"/>
          <w:sz w:val="24"/>
          <w:szCs w:val="24"/>
          <w:highlight w:val="white"/>
        </w:rPr>
        <w:t xml:space="preserve"> determined by culture or society.</w:t>
      </w:r>
    </w:p>
    <w:p w14:paraId="3FFF4669" w14:textId="77777777" w:rsidR="006C5360" w:rsidRPr="009165FE" w:rsidRDefault="006C5360">
      <w:pPr>
        <w:rPr>
          <w:sz w:val="24"/>
          <w:szCs w:val="24"/>
        </w:rPr>
      </w:pPr>
    </w:p>
    <w:p w14:paraId="2971C7F9" w14:textId="77777777" w:rsidR="008F1300" w:rsidRDefault="008F1300">
      <w:pPr>
        <w:rPr>
          <w:color w:val="222222"/>
          <w:sz w:val="24"/>
          <w:szCs w:val="24"/>
          <w:highlight w:val="white"/>
        </w:rPr>
      </w:pPr>
    </w:p>
    <w:p w14:paraId="3F3D046F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is attraction?</w:t>
      </w:r>
    </w:p>
    <w:p w14:paraId="22DFEB72" w14:textId="77777777" w:rsidR="006C5360" w:rsidRPr="009165FE" w:rsidRDefault="000A21FF">
      <w:pPr>
        <w:numPr>
          <w:ilvl w:val="0"/>
          <w:numId w:val="3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Who a person chooses to engage in sexual behavior with.</w:t>
      </w:r>
    </w:p>
    <w:p w14:paraId="03583515" w14:textId="4B70B033" w:rsidR="006C5360" w:rsidRPr="008F1300" w:rsidRDefault="000A21FF">
      <w:pPr>
        <w:numPr>
          <w:ilvl w:val="0"/>
          <w:numId w:val="37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>Romantic</w:t>
      </w:r>
      <w:r w:rsidR="00431918" w:rsidRPr="008F1300">
        <w:rPr>
          <w:b/>
          <w:color w:val="222222"/>
          <w:sz w:val="24"/>
          <w:szCs w:val="24"/>
          <w:highlight w:val="white"/>
        </w:rPr>
        <w:t>, emotional,</w:t>
      </w:r>
      <w:r w:rsidRPr="008F1300">
        <w:rPr>
          <w:b/>
          <w:color w:val="222222"/>
          <w:sz w:val="24"/>
          <w:szCs w:val="24"/>
          <w:highlight w:val="white"/>
        </w:rPr>
        <w:t xml:space="preserve"> </w:t>
      </w:r>
      <w:r w:rsidR="008F1300">
        <w:rPr>
          <w:b/>
          <w:color w:val="222222"/>
          <w:sz w:val="24"/>
          <w:szCs w:val="24"/>
          <w:highlight w:val="white"/>
        </w:rPr>
        <w:t>and/</w:t>
      </w:r>
      <w:r w:rsidRPr="008F1300">
        <w:rPr>
          <w:b/>
          <w:color w:val="222222"/>
          <w:sz w:val="24"/>
          <w:szCs w:val="24"/>
          <w:highlight w:val="white"/>
        </w:rPr>
        <w:t xml:space="preserve">or </w:t>
      </w:r>
      <w:r w:rsidR="00431918" w:rsidRPr="008F1300">
        <w:rPr>
          <w:b/>
          <w:color w:val="222222"/>
          <w:sz w:val="24"/>
          <w:szCs w:val="24"/>
          <w:highlight w:val="white"/>
        </w:rPr>
        <w:t xml:space="preserve">physical </w:t>
      </w:r>
      <w:r w:rsidRPr="008F1300">
        <w:rPr>
          <w:b/>
          <w:color w:val="222222"/>
          <w:sz w:val="24"/>
          <w:szCs w:val="24"/>
          <w:highlight w:val="white"/>
        </w:rPr>
        <w:t>feelings</w:t>
      </w:r>
      <w:r w:rsidR="008F1300">
        <w:rPr>
          <w:b/>
          <w:color w:val="222222"/>
          <w:sz w:val="24"/>
          <w:szCs w:val="24"/>
          <w:highlight w:val="white"/>
        </w:rPr>
        <w:t xml:space="preserve"> toward someone or something</w:t>
      </w:r>
      <w:r w:rsidRPr="008F1300">
        <w:rPr>
          <w:b/>
          <w:color w:val="222222"/>
          <w:sz w:val="24"/>
          <w:szCs w:val="24"/>
          <w:highlight w:val="white"/>
        </w:rPr>
        <w:t>.</w:t>
      </w:r>
    </w:p>
    <w:p w14:paraId="69F910BD" w14:textId="77777777" w:rsidR="006C5360" w:rsidRPr="009165FE" w:rsidRDefault="000A21FF">
      <w:pPr>
        <w:numPr>
          <w:ilvl w:val="0"/>
          <w:numId w:val="3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Determined by sex assigned at birth.</w:t>
      </w:r>
    </w:p>
    <w:p w14:paraId="1303FFA6" w14:textId="77777777" w:rsidR="006C5360" w:rsidRPr="009165FE" w:rsidRDefault="000A21FF">
      <w:pPr>
        <w:numPr>
          <w:ilvl w:val="0"/>
          <w:numId w:val="3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1B7346BE" w14:textId="77777777" w:rsidR="006C5360" w:rsidRPr="009165FE" w:rsidRDefault="006C5360">
      <w:pPr>
        <w:rPr>
          <w:sz w:val="24"/>
          <w:szCs w:val="24"/>
        </w:rPr>
      </w:pPr>
    </w:p>
    <w:p w14:paraId="306DACC8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does queer mean?</w:t>
      </w:r>
    </w:p>
    <w:p w14:paraId="7A8A529D" w14:textId="3D247BDB" w:rsidR="006C5360" w:rsidRPr="009165FE" w:rsidRDefault="00431918">
      <w:pPr>
        <w:numPr>
          <w:ilvl w:val="0"/>
          <w:numId w:val="3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A reclaimed slur sometimes used by members of the LGBTQ+ community.</w:t>
      </w:r>
    </w:p>
    <w:p w14:paraId="279048B3" w14:textId="77777777" w:rsidR="006C5360" w:rsidRPr="009165FE" w:rsidRDefault="000A21FF">
      <w:pPr>
        <w:numPr>
          <w:ilvl w:val="0"/>
          <w:numId w:val="3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Anyone who wants to identify as queer because they believe it describes their identity.</w:t>
      </w:r>
    </w:p>
    <w:p w14:paraId="6541B1A6" w14:textId="3BB0468B" w:rsidR="006C5360" w:rsidRPr="009165FE" w:rsidRDefault="000A21FF">
      <w:pPr>
        <w:numPr>
          <w:ilvl w:val="0"/>
          <w:numId w:val="3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 xml:space="preserve">A political identity that pushes back on traditional </w:t>
      </w:r>
      <w:r w:rsidR="008F1300">
        <w:rPr>
          <w:color w:val="222222"/>
          <w:sz w:val="24"/>
          <w:szCs w:val="24"/>
          <w:highlight w:val="white"/>
        </w:rPr>
        <w:t>identities/</w:t>
      </w:r>
      <w:r w:rsidRPr="009165FE">
        <w:rPr>
          <w:color w:val="222222"/>
          <w:sz w:val="24"/>
          <w:szCs w:val="24"/>
          <w:highlight w:val="white"/>
        </w:rPr>
        <w:t>descriptions.</w:t>
      </w:r>
    </w:p>
    <w:p w14:paraId="2449171B" w14:textId="77777777" w:rsidR="006C5360" w:rsidRPr="008F1300" w:rsidRDefault="000A21FF">
      <w:pPr>
        <w:numPr>
          <w:ilvl w:val="0"/>
          <w:numId w:val="31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>All of the above.</w:t>
      </w:r>
    </w:p>
    <w:p w14:paraId="23082C92" w14:textId="77777777" w:rsidR="006C5360" w:rsidRPr="009165FE" w:rsidRDefault="006C5360">
      <w:pPr>
        <w:rPr>
          <w:sz w:val="24"/>
          <w:szCs w:val="24"/>
        </w:rPr>
      </w:pPr>
    </w:p>
    <w:p w14:paraId="0BA294A4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is sexual behavior?</w:t>
      </w:r>
    </w:p>
    <w:p w14:paraId="772D0282" w14:textId="77777777" w:rsidR="006C5360" w:rsidRPr="009165FE" w:rsidRDefault="000A21FF">
      <w:pPr>
        <w:numPr>
          <w:ilvl w:val="0"/>
          <w:numId w:val="1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How a person expresses their gender identity.</w:t>
      </w:r>
    </w:p>
    <w:p w14:paraId="14C63881" w14:textId="56F7EA78" w:rsidR="006C5360" w:rsidRPr="008F1300" w:rsidRDefault="000A21FF">
      <w:pPr>
        <w:numPr>
          <w:ilvl w:val="0"/>
          <w:numId w:val="18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 xml:space="preserve">What a person does with their own body or </w:t>
      </w:r>
      <w:r w:rsidR="00431918" w:rsidRPr="008F1300">
        <w:rPr>
          <w:b/>
          <w:color w:val="222222"/>
          <w:sz w:val="24"/>
          <w:szCs w:val="24"/>
          <w:highlight w:val="white"/>
        </w:rPr>
        <w:t xml:space="preserve">with </w:t>
      </w:r>
      <w:r w:rsidR="008F1300">
        <w:rPr>
          <w:b/>
          <w:color w:val="222222"/>
          <w:sz w:val="24"/>
          <w:szCs w:val="24"/>
          <w:highlight w:val="white"/>
        </w:rPr>
        <w:t xml:space="preserve">other people </w:t>
      </w:r>
      <w:r w:rsidRPr="008F1300">
        <w:rPr>
          <w:b/>
          <w:color w:val="222222"/>
          <w:sz w:val="24"/>
          <w:szCs w:val="24"/>
          <w:highlight w:val="white"/>
        </w:rPr>
        <w:t>in a sexual way.</w:t>
      </w:r>
    </w:p>
    <w:p w14:paraId="13726955" w14:textId="77777777" w:rsidR="006C5360" w:rsidRPr="009165FE" w:rsidRDefault="000A21FF">
      <w:pPr>
        <w:numPr>
          <w:ilvl w:val="0"/>
          <w:numId w:val="1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Your sex assigned at birth.</w:t>
      </w:r>
    </w:p>
    <w:p w14:paraId="273FABC3" w14:textId="77777777" w:rsidR="006C5360" w:rsidRPr="009165FE" w:rsidRDefault="000A21FF">
      <w:pPr>
        <w:numPr>
          <w:ilvl w:val="0"/>
          <w:numId w:val="18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1332336E" w14:textId="72138B01" w:rsidR="008F1300" w:rsidRDefault="008F1300">
      <w:pPr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br w:type="page"/>
      </w:r>
    </w:p>
    <w:p w14:paraId="07EBBC0F" w14:textId="77777777" w:rsidR="006C5360" w:rsidRPr="008F1300" w:rsidRDefault="000A21FF">
      <w:pPr>
        <w:rPr>
          <w:b/>
          <w:sz w:val="24"/>
          <w:szCs w:val="24"/>
        </w:rPr>
      </w:pPr>
      <w:r w:rsidRPr="008F1300">
        <w:rPr>
          <w:b/>
          <w:color w:val="222222"/>
          <w:sz w:val="24"/>
          <w:szCs w:val="24"/>
          <w:highlight w:val="white"/>
        </w:rPr>
        <w:t>ETIQUETTE</w:t>
      </w:r>
      <w:r w:rsidR="00431918" w:rsidRPr="008F1300">
        <w:rPr>
          <w:b/>
          <w:color w:val="222222"/>
          <w:sz w:val="24"/>
          <w:szCs w:val="24"/>
        </w:rPr>
        <w:t xml:space="preserve"> (Orange Cards)</w:t>
      </w:r>
    </w:p>
    <w:p w14:paraId="799A4EA8" w14:textId="77777777" w:rsidR="006C5360" w:rsidRPr="009165FE" w:rsidRDefault="006C5360">
      <w:pPr>
        <w:rPr>
          <w:sz w:val="24"/>
          <w:szCs w:val="24"/>
        </w:rPr>
      </w:pPr>
    </w:p>
    <w:p w14:paraId="2FC8809D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shouldn’t you do?</w:t>
      </w:r>
    </w:p>
    <w:p w14:paraId="39FACAFF" w14:textId="77777777" w:rsidR="006C5360" w:rsidRPr="009165FE" w:rsidRDefault="000A21FF">
      <w:pPr>
        <w:numPr>
          <w:ilvl w:val="0"/>
          <w:numId w:val="2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Practice sharing the pronouns you use when interacting with others.</w:t>
      </w:r>
    </w:p>
    <w:p w14:paraId="654A68CF" w14:textId="77777777" w:rsidR="006C5360" w:rsidRPr="008F1300" w:rsidRDefault="000A21FF">
      <w:pPr>
        <w:numPr>
          <w:ilvl w:val="0"/>
          <w:numId w:val="22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>Assume you can see if a person is a man or a woman.</w:t>
      </w:r>
    </w:p>
    <w:p w14:paraId="72A3B4AC" w14:textId="77777777" w:rsidR="006C5360" w:rsidRPr="009165FE" w:rsidRDefault="000A21FF">
      <w:pPr>
        <w:numPr>
          <w:ilvl w:val="0"/>
          <w:numId w:val="2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If you are unsure of someone’s pronouns, ask them.</w:t>
      </w:r>
    </w:p>
    <w:p w14:paraId="0D5724C5" w14:textId="77777777" w:rsidR="006C5360" w:rsidRPr="009165FE" w:rsidRDefault="000A21FF">
      <w:pPr>
        <w:numPr>
          <w:ilvl w:val="0"/>
          <w:numId w:val="2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Use “they” if you are unsure how a person identifies themselves.</w:t>
      </w:r>
    </w:p>
    <w:p w14:paraId="632A5DD3" w14:textId="77777777" w:rsidR="006C5360" w:rsidRPr="009165FE" w:rsidRDefault="006C5360">
      <w:pPr>
        <w:rPr>
          <w:sz w:val="24"/>
          <w:szCs w:val="24"/>
        </w:rPr>
      </w:pPr>
    </w:p>
    <w:p w14:paraId="6B5E53B2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is the best response if you accidentally use the wrong pronouns for someone?</w:t>
      </w:r>
    </w:p>
    <w:p w14:paraId="1CBDD106" w14:textId="77777777" w:rsidR="006C5360" w:rsidRPr="009165FE" w:rsidRDefault="000A21FF">
      <w:pPr>
        <w:numPr>
          <w:ilvl w:val="0"/>
          <w:numId w:val="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Apologize profusely.</w:t>
      </w:r>
    </w:p>
    <w:p w14:paraId="3908824F" w14:textId="77777777" w:rsidR="006C5360" w:rsidRPr="009165FE" w:rsidRDefault="000A21FF">
      <w:pPr>
        <w:numPr>
          <w:ilvl w:val="0"/>
          <w:numId w:val="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Continue using the wrong pronouns.</w:t>
      </w:r>
    </w:p>
    <w:p w14:paraId="167BF435" w14:textId="77777777" w:rsidR="006C5360" w:rsidRPr="008F1300" w:rsidRDefault="000A21FF">
      <w:pPr>
        <w:numPr>
          <w:ilvl w:val="0"/>
          <w:numId w:val="6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>Apologize and move on.</w:t>
      </w:r>
    </w:p>
    <w:p w14:paraId="2C545120" w14:textId="77777777" w:rsidR="006C5360" w:rsidRPr="009165FE" w:rsidRDefault="000A21FF">
      <w:pPr>
        <w:numPr>
          <w:ilvl w:val="0"/>
          <w:numId w:val="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Pretend it didn’t happen.</w:t>
      </w:r>
    </w:p>
    <w:p w14:paraId="39B8F11F" w14:textId="77777777" w:rsidR="006C5360" w:rsidRPr="009165FE" w:rsidRDefault="006C5360">
      <w:pPr>
        <w:rPr>
          <w:sz w:val="24"/>
          <w:szCs w:val="24"/>
        </w:rPr>
      </w:pPr>
    </w:p>
    <w:p w14:paraId="63A3E3A5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Which pronouns should you use when addressing a non-binary person?</w:t>
      </w:r>
    </w:p>
    <w:p w14:paraId="216123CF" w14:textId="4D38B74C" w:rsidR="006C5360" w:rsidRPr="008F1300" w:rsidRDefault="008F1300">
      <w:pPr>
        <w:numPr>
          <w:ilvl w:val="0"/>
          <w:numId w:val="5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8F1300">
        <w:rPr>
          <w:color w:val="222222"/>
          <w:sz w:val="24"/>
          <w:szCs w:val="24"/>
          <w:highlight w:val="white"/>
        </w:rPr>
        <w:t>He/him/his</w:t>
      </w:r>
      <w:r>
        <w:rPr>
          <w:color w:val="222222"/>
          <w:sz w:val="24"/>
          <w:szCs w:val="24"/>
          <w:highlight w:val="white"/>
        </w:rPr>
        <w:t>.</w:t>
      </w:r>
    </w:p>
    <w:p w14:paraId="26A78123" w14:textId="77777777" w:rsidR="006C5360" w:rsidRPr="009165FE" w:rsidRDefault="000A21FF">
      <w:pPr>
        <w:numPr>
          <w:ilvl w:val="0"/>
          <w:numId w:val="5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She/her/hers.</w:t>
      </w:r>
    </w:p>
    <w:p w14:paraId="0311D364" w14:textId="77777777" w:rsidR="006C5360" w:rsidRPr="008F1300" w:rsidRDefault="000A21FF">
      <w:pPr>
        <w:numPr>
          <w:ilvl w:val="0"/>
          <w:numId w:val="52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>They/their/theirs.</w:t>
      </w:r>
    </w:p>
    <w:p w14:paraId="5DE7553B" w14:textId="77777777" w:rsidR="006C5360" w:rsidRPr="009165FE" w:rsidRDefault="000A21FF">
      <w:pPr>
        <w:numPr>
          <w:ilvl w:val="0"/>
          <w:numId w:val="5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Any of the above.</w:t>
      </w:r>
    </w:p>
    <w:p w14:paraId="0EBD913B" w14:textId="77777777" w:rsidR="006C5360" w:rsidRPr="009165FE" w:rsidRDefault="006C5360">
      <w:pPr>
        <w:rPr>
          <w:sz w:val="24"/>
          <w:szCs w:val="24"/>
        </w:rPr>
      </w:pPr>
    </w:p>
    <w:p w14:paraId="197931EB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How should you treat an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person?</w:t>
      </w:r>
    </w:p>
    <w:p w14:paraId="597CC1A9" w14:textId="77777777" w:rsidR="006C5360" w:rsidRPr="009165FE" w:rsidRDefault="000A21FF">
      <w:pPr>
        <w:numPr>
          <w:ilvl w:val="0"/>
          <w:numId w:val="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With more respect than others.</w:t>
      </w:r>
    </w:p>
    <w:p w14:paraId="221E6090" w14:textId="77777777" w:rsidR="006C5360" w:rsidRPr="009165FE" w:rsidRDefault="000A21FF">
      <w:pPr>
        <w:numPr>
          <w:ilvl w:val="0"/>
          <w:numId w:val="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With less respect than others.</w:t>
      </w:r>
    </w:p>
    <w:p w14:paraId="026B4AEF" w14:textId="77777777" w:rsidR="006C5360" w:rsidRPr="008F1300" w:rsidRDefault="000A21FF">
      <w:pPr>
        <w:numPr>
          <w:ilvl w:val="0"/>
          <w:numId w:val="3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8F1300">
        <w:rPr>
          <w:b/>
          <w:color w:val="222222"/>
          <w:sz w:val="24"/>
          <w:szCs w:val="24"/>
          <w:highlight w:val="white"/>
        </w:rPr>
        <w:t>The same way you would treat others.</w:t>
      </w:r>
    </w:p>
    <w:p w14:paraId="69266566" w14:textId="77777777" w:rsidR="006C5360" w:rsidRPr="009165FE" w:rsidRDefault="000A21FF">
      <w:pPr>
        <w:numPr>
          <w:ilvl w:val="0"/>
          <w:numId w:val="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67A7D8A5" w14:textId="77777777" w:rsidR="006C5360" w:rsidRPr="009165FE" w:rsidRDefault="006C5360">
      <w:pPr>
        <w:rPr>
          <w:sz w:val="24"/>
          <w:szCs w:val="24"/>
        </w:rPr>
      </w:pPr>
    </w:p>
    <w:p w14:paraId="2D2F18F8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How should you respond if someone comes out to you as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>?</w:t>
      </w:r>
    </w:p>
    <w:p w14:paraId="02DDBE09" w14:textId="77777777" w:rsidR="006C5360" w:rsidRPr="009165FE" w:rsidRDefault="000A21FF">
      <w:pPr>
        <w:numPr>
          <w:ilvl w:val="0"/>
          <w:numId w:val="50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Thank them for telling you and be supportive.</w:t>
      </w:r>
    </w:p>
    <w:p w14:paraId="0FD00DE1" w14:textId="77777777" w:rsidR="006C5360" w:rsidRPr="009165FE" w:rsidRDefault="000A21FF">
      <w:pPr>
        <w:numPr>
          <w:ilvl w:val="0"/>
          <w:numId w:val="5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Tell everyone else</w:t>
      </w:r>
      <w:r w:rsidR="00431918">
        <w:rPr>
          <w:color w:val="222222"/>
          <w:sz w:val="24"/>
          <w:szCs w:val="24"/>
          <w:highlight w:val="white"/>
        </w:rPr>
        <w:t>,</w:t>
      </w:r>
      <w:r w:rsidRPr="009165FE">
        <w:rPr>
          <w:color w:val="222222"/>
          <w:sz w:val="24"/>
          <w:szCs w:val="24"/>
          <w:highlight w:val="white"/>
        </w:rPr>
        <w:t xml:space="preserve"> so they don’t have to.</w:t>
      </w:r>
    </w:p>
    <w:p w14:paraId="3BB12378" w14:textId="77777777" w:rsidR="006C5360" w:rsidRPr="009165FE" w:rsidRDefault="000A21FF">
      <w:pPr>
        <w:numPr>
          <w:ilvl w:val="0"/>
          <w:numId w:val="5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Try to talk them out of it.</w:t>
      </w:r>
    </w:p>
    <w:p w14:paraId="15AA7BF4" w14:textId="77777777" w:rsidR="006C5360" w:rsidRPr="009165FE" w:rsidRDefault="000A21FF">
      <w:pPr>
        <w:numPr>
          <w:ilvl w:val="0"/>
          <w:numId w:val="5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All of the above.</w:t>
      </w:r>
    </w:p>
    <w:p w14:paraId="6FB8C314" w14:textId="77777777" w:rsidR="006C5360" w:rsidRPr="009165FE" w:rsidRDefault="006C5360">
      <w:pPr>
        <w:rPr>
          <w:sz w:val="24"/>
          <w:szCs w:val="24"/>
        </w:rPr>
      </w:pPr>
    </w:p>
    <w:p w14:paraId="1E20C529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How should you respond if you see someone being harassed for being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>?</w:t>
      </w:r>
    </w:p>
    <w:p w14:paraId="6A388923" w14:textId="77777777" w:rsidR="006C5360" w:rsidRPr="009165FE" w:rsidRDefault="000A21FF">
      <w:pPr>
        <w:numPr>
          <w:ilvl w:val="0"/>
          <w:numId w:val="3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Ignore it.</w:t>
      </w:r>
    </w:p>
    <w:p w14:paraId="15F1FC5A" w14:textId="77777777" w:rsidR="006C5360" w:rsidRPr="009165FE" w:rsidRDefault="000A21FF">
      <w:pPr>
        <w:numPr>
          <w:ilvl w:val="0"/>
          <w:numId w:val="3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Join in.</w:t>
      </w:r>
    </w:p>
    <w:p w14:paraId="7F6ACD1A" w14:textId="77777777" w:rsidR="006C5360" w:rsidRPr="009165FE" w:rsidRDefault="000A21FF">
      <w:pPr>
        <w:numPr>
          <w:ilvl w:val="0"/>
          <w:numId w:val="39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Stand up for them and offer them support. Establish yourself as an ally.</w:t>
      </w:r>
    </w:p>
    <w:p w14:paraId="3F4B586E" w14:textId="77777777" w:rsidR="006C5360" w:rsidRPr="009165FE" w:rsidRDefault="000A21FF">
      <w:pPr>
        <w:numPr>
          <w:ilvl w:val="0"/>
          <w:numId w:val="3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Any of the above.</w:t>
      </w:r>
    </w:p>
    <w:p w14:paraId="488C42B6" w14:textId="77777777" w:rsidR="006C5360" w:rsidRPr="009165FE" w:rsidRDefault="006C5360">
      <w:pPr>
        <w:rPr>
          <w:sz w:val="24"/>
          <w:szCs w:val="24"/>
        </w:rPr>
      </w:pPr>
    </w:p>
    <w:p w14:paraId="15778722" w14:textId="77777777" w:rsidR="008F1300" w:rsidRDefault="008F1300">
      <w:pPr>
        <w:rPr>
          <w:color w:val="222222"/>
          <w:sz w:val="24"/>
          <w:szCs w:val="24"/>
          <w:highlight w:val="white"/>
        </w:rPr>
      </w:pPr>
    </w:p>
    <w:p w14:paraId="5F1435E1" w14:textId="13DCB77A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 xml:space="preserve">If you are a teacher </w:t>
      </w:r>
      <w:r w:rsidR="00431918">
        <w:rPr>
          <w:color w:val="222222"/>
          <w:sz w:val="24"/>
          <w:szCs w:val="24"/>
          <w:highlight w:val="white"/>
        </w:rPr>
        <w:t>who</w:t>
      </w:r>
      <w:r w:rsidR="00431918" w:rsidRPr="009165FE">
        <w:rPr>
          <w:color w:val="222222"/>
          <w:sz w:val="24"/>
          <w:szCs w:val="24"/>
          <w:highlight w:val="white"/>
        </w:rPr>
        <w:t xml:space="preserve"> </w:t>
      </w:r>
      <w:r w:rsidRPr="009165FE">
        <w:rPr>
          <w:color w:val="222222"/>
          <w:sz w:val="24"/>
          <w:szCs w:val="24"/>
          <w:highlight w:val="white"/>
        </w:rPr>
        <w:t>doesn’t support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rights, how should you treat an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student?</w:t>
      </w:r>
    </w:p>
    <w:p w14:paraId="2563DFEB" w14:textId="3491088B" w:rsidR="006C5360" w:rsidRPr="008F1300" w:rsidRDefault="008F1300">
      <w:pPr>
        <w:numPr>
          <w:ilvl w:val="0"/>
          <w:numId w:val="19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>
        <w:rPr>
          <w:b/>
          <w:color w:val="222222"/>
          <w:sz w:val="24"/>
          <w:szCs w:val="24"/>
          <w:highlight w:val="white"/>
        </w:rPr>
        <w:t>E</w:t>
      </w:r>
      <w:r w:rsidR="000A21FF" w:rsidRPr="008F1300">
        <w:rPr>
          <w:b/>
          <w:color w:val="222222"/>
          <w:sz w:val="24"/>
          <w:szCs w:val="24"/>
          <w:highlight w:val="white"/>
        </w:rPr>
        <w:t xml:space="preserve">ducate yourself </w:t>
      </w:r>
      <w:r w:rsidR="00431918" w:rsidRPr="008F1300">
        <w:rPr>
          <w:b/>
          <w:color w:val="222222"/>
          <w:sz w:val="24"/>
          <w:szCs w:val="24"/>
          <w:highlight w:val="white"/>
        </w:rPr>
        <w:t xml:space="preserve">about </w:t>
      </w:r>
      <w:r w:rsidR="000A21FF" w:rsidRPr="008F1300">
        <w:rPr>
          <w:b/>
          <w:color w:val="222222"/>
          <w:sz w:val="24"/>
          <w:szCs w:val="24"/>
          <w:highlight w:val="white"/>
        </w:rPr>
        <w:t>the LGBTQ</w:t>
      </w:r>
      <w:r w:rsidR="00431918" w:rsidRPr="008F1300">
        <w:rPr>
          <w:b/>
          <w:color w:val="222222"/>
          <w:sz w:val="24"/>
          <w:szCs w:val="24"/>
          <w:highlight w:val="white"/>
        </w:rPr>
        <w:t>+</w:t>
      </w:r>
      <w:r w:rsidR="000A21FF" w:rsidRPr="008F1300">
        <w:rPr>
          <w:b/>
          <w:color w:val="222222"/>
          <w:sz w:val="24"/>
          <w:szCs w:val="24"/>
          <w:highlight w:val="white"/>
        </w:rPr>
        <w:t xml:space="preserve"> community, overlook your personal opinions</w:t>
      </w:r>
      <w:r w:rsidR="00431918" w:rsidRPr="008F1300">
        <w:rPr>
          <w:b/>
          <w:color w:val="222222"/>
          <w:sz w:val="24"/>
          <w:szCs w:val="24"/>
          <w:highlight w:val="white"/>
        </w:rPr>
        <w:t>,</w:t>
      </w:r>
      <w:r w:rsidR="000A21FF" w:rsidRPr="008F1300">
        <w:rPr>
          <w:b/>
          <w:color w:val="222222"/>
          <w:sz w:val="24"/>
          <w:szCs w:val="24"/>
          <w:highlight w:val="white"/>
        </w:rPr>
        <w:t xml:space="preserve"> and treat </w:t>
      </w:r>
      <w:r w:rsidR="00431918" w:rsidRPr="008F1300">
        <w:rPr>
          <w:b/>
          <w:color w:val="222222"/>
          <w:sz w:val="24"/>
          <w:szCs w:val="24"/>
          <w:highlight w:val="white"/>
        </w:rPr>
        <w:t xml:space="preserve">LGBTQ+ students </w:t>
      </w:r>
      <w:r w:rsidR="000A21FF" w:rsidRPr="008F1300">
        <w:rPr>
          <w:b/>
          <w:color w:val="222222"/>
          <w:sz w:val="24"/>
          <w:szCs w:val="24"/>
          <w:highlight w:val="white"/>
        </w:rPr>
        <w:t xml:space="preserve">with the same respect as </w:t>
      </w:r>
      <w:r>
        <w:rPr>
          <w:b/>
          <w:color w:val="222222"/>
          <w:sz w:val="24"/>
          <w:szCs w:val="24"/>
          <w:highlight w:val="white"/>
        </w:rPr>
        <w:t xml:space="preserve">you would </w:t>
      </w:r>
      <w:r w:rsidR="00A85447">
        <w:rPr>
          <w:b/>
          <w:color w:val="222222"/>
          <w:sz w:val="24"/>
          <w:szCs w:val="24"/>
          <w:highlight w:val="white"/>
        </w:rPr>
        <w:t>anyone else</w:t>
      </w:r>
      <w:r w:rsidR="000A21FF" w:rsidRPr="008F1300">
        <w:rPr>
          <w:b/>
          <w:color w:val="222222"/>
          <w:sz w:val="24"/>
          <w:szCs w:val="24"/>
          <w:highlight w:val="white"/>
        </w:rPr>
        <w:t>.</w:t>
      </w:r>
    </w:p>
    <w:p w14:paraId="0391F26C" w14:textId="77777777" w:rsidR="006C5360" w:rsidRPr="009165FE" w:rsidRDefault="000A21FF">
      <w:pPr>
        <w:numPr>
          <w:ilvl w:val="0"/>
          <w:numId w:val="1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You should treat with them with less respect than other students.</w:t>
      </w:r>
    </w:p>
    <w:p w14:paraId="110DC79E" w14:textId="77777777" w:rsidR="006C5360" w:rsidRPr="009165FE" w:rsidRDefault="000A21FF">
      <w:pPr>
        <w:numPr>
          <w:ilvl w:val="0"/>
          <w:numId w:val="1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You should make your opinions known to the student.</w:t>
      </w:r>
    </w:p>
    <w:p w14:paraId="58AFBC95" w14:textId="77777777" w:rsidR="006C5360" w:rsidRPr="009165FE" w:rsidRDefault="000A21FF">
      <w:pPr>
        <w:numPr>
          <w:ilvl w:val="0"/>
          <w:numId w:val="1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68E28534" w14:textId="77777777" w:rsidR="006C5360" w:rsidRPr="009165FE" w:rsidRDefault="006C5360">
      <w:pPr>
        <w:rPr>
          <w:sz w:val="24"/>
          <w:szCs w:val="24"/>
        </w:rPr>
      </w:pPr>
    </w:p>
    <w:p w14:paraId="58FC7431" w14:textId="60168306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 xml:space="preserve">If a </w:t>
      </w:r>
      <w:r w:rsidR="00431918">
        <w:rPr>
          <w:color w:val="222222"/>
          <w:sz w:val="24"/>
          <w:szCs w:val="24"/>
          <w:highlight w:val="white"/>
        </w:rPr>
        <w:t>young man</w:t>
      </w:r>
      <w:r w:rsidR="00431918" w:rsidRPr="009165FE">
        <w:rPr>
          <w:color w:val="222222"/>
          <w:sz w:val="24"/>
          <w:szCs w:val="24"/>
          <w:highlight w:val="white"/>
        </w:rPr>
        <w:t xml:space="preserve"> </w:t>
      </w:r>
      <w:r w:rsidRPr="009165FE">
        <w:rPr>
          <w:color w:val="222222"/>
          <w:sz w:val="24"/>
          <w:szCs w:val="24"/>
          <w:highlight w:val="white"/>
        </w:rPr>
        <w:t>comes into class one day wearing a dress, what should you do</w:t>
      </w:r>
      <w:r w:rsidR="00431918">
        <w:rPr>
          <w:color w:val="222222"/>
          <w:sz w:val="24"/>
          <w:szCs w:val="24"/>
          <w:highlight w:val="white"/>
        </w:rPr>
        <w:t>, as a teacher</w:t>
      </w:r>
      <w:r w:rsidRPr="009165FE">
        <w:rPr>
          <w:color w:val="222222"/>
          <w:sz w:val="24"/>
          <w:szCs w:val="24"/>
          <w:highlight w:val="white"/>
        </w:rPr>
        <w:t>?</w:t>
      </w:r>
    </w:p>
    <w:p w14:paraId="68025BDB" w14:textId="77777777" w:rsidR="006C5360" w:rsidRPr="009165FE" w:rsidRDefault="000A21FF">
      <w:pPr>
        <w:numPr>
          <w:ilvl w:val="0"/>
          <w:numId w:val="2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Ask the other students about it.</w:t>
      </w:r>
    </w:p>
    <w:p w14:paraId="3D8ADB84" w14:textId="77777777" w:rsidR="006C5360" w:rsidRPr="009165FE" w:rsidRDefault="000A21FF">
      <w:pPr>
        <w:numPr>
          <w:ilvl w:val="0"/>
          <w:numId w:val="2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Ask the student about it.</w:t>
      </w:r>
    </w:p>
    <w:p w14:paraId="13143391" w14:textId="77777777" w:rsidR="006C5360" w:rsidRPr="009165FE" w:rsidRDefault="000A21FF">
      <w:pPr>
        <w:numPr>
          <w:ilvl w:val="0"/>
          <w:numId w:val="2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Assume the student is transgender.</w:t>
      </w:r>
    </w:p>
    <w:p w14:paraId="090B08A3" w14:textId="77777777" w:rsidR="006C5360" w:rsidRPr="00A85447" w:rsidRDefault="000A21FF">
      <w:pPr>
        <w:numPr>
          <w:ilvl w:val="0"/>
          <w:numId w:val="23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A85447">
        <w:rPr>
          <w:b/>
          <w:color w:val="222222"/>
          <w:sz w:val="24"/>
          <w:szCs w:val="24"/>
          <w:highlight w:val="white"/>
        </w:rPr>
        <w:t>Be supportive, don’t treat the student differently. Clothing does not define gender.</w:t>
      </w:r>
    </w:p>
    <w:p w14:paraId="07570938" w14:textId="77777777" w:rsidR="006C5360" w:rsidRPr="009165FE" w:rsidRDefault="006C5360">
      <w:pPr>
        <w:rPr>
          <w:sz w:val="24"/>
          <w:szCs w:val="24"/>
        </w:rPr>
      </w:pPr>
    </w:p>
    <w:p w14:paraId="31095F12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A couple students are making fun of another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 in class. What could a teacher do to help?</w:t>
      </w:r>
    </w:p>
    <w:p w14:paraId="4F90F215" w14:textId="77777777" w:rsidR="006C5360" w:rsidRPr="009165FE" w:rsidRDefault="000A21FF">
      <w:pPr>
        <w:numPr>
          <w:ilvl w:val="0"/>
          <w:numId w:val="1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Join in.</w:t>
      </w:r>
    </w:p>
    <w:p w14:paraId="06A3E07B" w14:textId="77777777" w:rsidR="006C5360" w:rsidRPr="009165FE" w:rsidRDefault="000A21FF">
      <w:pPr>
        <w:numPr>
          <w:ilvl w:val="0"/>
          <w:numId w:val="1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Ignore it.</w:t>
      </w:r>
    </w:p>
    <w:p w14:paraId="57E781C9" w14:textId="217F4C80" w:rsidR="006C5360" w:rsidRPr="00A85447" w:rsidRDefault="00A85447">
      <w:pPr>
        <w:numPr>
          <w:ilvl w:val="0"/>
          <w:numId w:val="15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>
        <w:rPr>
          <w:b/>
          <w:color w:val="222222"/>
          <w:sz w:val="24"/>
          <w:szCs w:val="24"/>
          <w:highlight w:val="white"/>
        </w:rPr>
        <w:t>Address the harassers without embarrassing the LGBTQ+ student and t</w:t>
      </w:r>
      <w:r w:rsidR="000A21FF" w:rsidRPr="00A85447">
        <w:rPr>
          <w:b/>
          <w:color w:val="222222"/>
          <w:sz w:val="24"/>
          <w:szCs w:val="24"/>
          <w:highlight w:val="white"/>
        </w:rPr>
        <w:t xml:space="preserve">each a </w:t>
      </w:r>
      <w:r w:rsidR="00431918">
        <w:rPr>
          <w:b/>
          <w:color w:val="222222"/>
          <w:sz w:val="24"/>
          <w:szCs w:val="24"/>
          <w:highlight w:val="white"/>
        </w:rPr>
        <w:t>lesson</w:t>
      </w:r>
      <w:r w:rsidR="00431918" w:rsidRPr="00A85447">
        <w:rPr>
          <w:b/>
          <w:color w:val="222222"/>
          <w:sz w:val="24"/>
          <w:szCs w:val="24"/>
          <w:highlight w:val="white"/>
        </w:rPr>
        <w:t xml:space="preserve"> </w:t>
      </w:r>
      <w:r w:rsidR="000A21FF" w:rsidRPr="00A85447">
        <w:rPr>
          <w:b/>
          <w:color w:val="222222"/>
          <w:sz w:val="24"/>
          <w:szCs w:val="24"/>
          <w:highlight w:val="white"/>
        </w:rPr>
        <w:t>on understanding the LGBTQ</w:t>
      </w:r>
      <w:r w:rsidR="00431918" w:rsidRPr="00A85447">
        <w:rPr>
          <w:b/>
          <w:color w:val="222222"/>
          <w:sz w:val="24"/>
          <w:szCs w:val="24"/>
          <w:highlight w:val="white"/>
        </w:rPr>
        <w:t>+</w:t>
      </w:r>
      <w:r w:rsidR="000A21FF" w:rsidRPr="00A85447">
        <w:rPr>
          <w:b/>
          <w:color w:val="222222"/>
          <w:sz w:val="24"/>
          <w:szCs w:val="24"/>
          <w:highlight w:val="white"/>
        </w:rPr>
        <w:t xml:space="preserve"> community.</w:t>
      </w:r>
    </w:p>
    <w:p w14:paraId="676AD136" w14:textId="77777777" w:rsidR="006C5360" w:rsidRPr="009165FE" w:rsidRDefault="000A21FF">
      <w:pPr>
        <w:numPr>
          <w:ilvl w:val="0"/>
          <w:numId w:val="1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Single out the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student, and announce to the entire class that they should not be harassed.</w:t>
      </w:r>
    </w:p>
    <w:p w14:paraId="07E8F29E" w14:textId="77777777" w:rsidR="006C5360" w:rsidRPr="009165FE" w:rsidRDefault="006C5360">
      <w:pPr>
        <w:rPr>
          <w:sz w:val="24"/>
          <w:szCs w:val="24"/>
        </w:rPr>
      </w:pPr>
    </w:p>
    <w:p w14:paraId="0EB03D64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A student marks on a form that they identify as transgender. Who is it appropriate to tell?</w:t>
      </w:r>
    </w:p>
    <w:p w14:paraId="1A2FDC54" w14:textId="77777777" w:rsidR="006C5360" w:rsidRPr="009165FE" w:rsidRDefault="000A21FF">
      <w:pPr>
        <w:numPr>
          <w:ilvl w:val="0"/>
          <w:numId w:val="2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Only the student’s parents.</w:t>
      </w:r>
    </w:p>
    <w:p w14:paraId="3924426E" w14:textId="77777777" w:rsidR="006C5360" w:rsidRPr="009165FE" w:rsidRDefault="000A21FF">
      <w:pPr>
        <w:numPr>
          <w:ilvl w:val="0"/>
          <w:numId w:val="2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Other teachers and administrators.</w:t>
      </w:r>
    </w:p>
    <w:p w14:paraId="3F154D7A" w14:textId="77777777" w:rsidR="006C5360" w:rsidRPr="009165FE" w:rsidRDefault="000A21FF">
      <w:pPr>
        <w:numPr>
          <w:ilvl w:val="0"/>
          <w:numId w:val="2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The student’s friends or classmates.</w:t>
      </w:r>
    </w:p>
    <w:p w14:paraId="2F4A2128" w14:textId="77777777" w:rsidR="006C5360" w:rsidRPr="00D725A9" w:rsidRDefault="000A21FF">
      <w:pPr>
        <w:numPr>
          <w:ilvl w:val="0"/>
          <w:numId w:val="29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D725A9">
        <w:rPr>
          <w:b/>
          <w:color w:val="222222"/>
          <w:sz w:val="24"/>
          <w:szCs w:val="24"/>
          <w:highlight w:val="white"/>
        </w:rPr>
        <w:t>None of these. It is private information.</w:t>
      </w:r>
    </w:p>
    <w:p w14:paraId="49E6BB38" w14:textId="77777777" w:rsidR="006C5360" w:rsidRPr="009165FE" w:rsidRDefault="006C5360">
      <w:pPr>
        <w:rPr>
          <w:sz w:val="24"/>
          <w:szCs w:val="24"/>
        </w:rPr>
      </w:pPr>
    </w:p>
    <w:p w14:paraId="33A93C52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You think a student may identify as LGBTQ</w:t>
      </w:r>
      <w:r w:rsidR="00431918">
        <w:rPr>
          <w:color w:val="222222"/>
          <w:sz w:val="24"/>
          <w:szCs w:val="24"/>
          <w:highlight w:val="white"/>
        </w:rPr>
        <w:t>+,</w:t>
      </w:r>
      <w:r w:rsidRPr="009165FE">
        <w:rPr>
          <w:color w:val="222222"/>
          <w:sz w:val="24"/>
          <w:szCs w:val="24"/>
          <w:highlight w:val="white"/>
        </w:rPr>
        <w:t xml:space="preserve"> but you’re not sure. How can you find out?</w:t>
      </w:r>
    </w:p>
    <w:p w14:paraId="7E7BDB9E" w14:textId="77777777" w:rsidR="006C5360" w:rsidRPr="009165FE" w:rsidRDefault="000A21FF">
      <w:pPr>
        <w:numPr>
          <w:ilvl w:val="0"/>
          <w:numId w:val="2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Ask them.</w:t>
      </w:r>
    </w:p>
    <w:p w14:paraId="70A547B0" w14:textId="0A3A71FD" w:rsidR="006C5360" w:rsidRPr="009165FE" w:rsidRDefault="000A21FF">
      <w:pPr>
        <w:numPr>
          <w:ilvl w:val="0"/>
          <w:numId w:val="2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Ask their friends and classmates</w:t>
      </w:r>
      <w:r w:rsidR="00D725A9">
        <w:rPr>
          <w:color w:val="222222"/>
          <w:sz w:val="24"/>
          <w:szCs w:val="24"/>
          <w:highlight w:val="white"/>
        </w:rPr>
        <w:t xml:space="preserve"> who know them</w:t>
      </w:r>
      <w:r w:rsidRPr="009165FE">
        <w:rPr>
          <w:color w:val="222222"/>
          <w:sz w:val="24"/>
          <w:szCs w:val="24"/>
          <w:highlight w:val="white"/>
        </w:rPr>
        <w:t>.</w:t>
      </w:r>
    </w:p>
    <w:p w14:paraId="0FBC1E8E" w14:textId="77777777" w:rsidR="006C5360" w:rsidRPr="00D725A9" w:rsidRDefault="000A21FF">
      <w:pPr>
        <w:numPr>
          <w:ilvl w:val="0"/>
          <w:numId w:val="25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D725A9">
        <w:rPr>
          <w:b/>
          <w:color w:val="222222"/>
          <w:sz w:val="24"/>
          <w:szCs w:val="24"/>
          <w:highlight w:val="white"/>
        </w:rPr>
        <w:t>If the student wants you to know, they will tell you. You don’t want to accidentally “out” someone, and it is ultimately the student’s business, not yours.</w:t>
      </w:r>
    </w:p>
    <w:p w14:paraId="3EECEB8D" w14:textId="77777777" w:rsidR="006C5360" w:rsidRPr="009165FE" w:rsidRDefault="000A21FF">
      <w:pPr>
        <w:numPr>
          <w:ilvl w:val="0"/>
          <w:numId w:val="2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Any of these are acceptable.</w:t>
      </w:r>
    </w:p>
    <w:p w14:paraId="296BFB22" w14:textId="77777777" w:rsidR="006C5360" w:rsidRPr="009165FE" w:rsidRDefault="006C5360">
      <w:pPr>
        <w:rPr>
          <w:sz w:val="24"/>
          <w:szCs w:val="24"/>
        </w:rPr>
      </w:pPr>
    </w:p>
    <w:p w14:paraId="2E8DFD4D" w14:textId="37703744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 xml:space="preserve">You have been told that </w:t>
      </w:r>
      <w:r w:rsidR="00D725A9">
        <w:rPr>
          <w:color w:val="222222"/>
          <w:sz w:val="24"/>
          <w:szCs w:val="24"/>
          <w:highlight w:val="white"/>
        </w:rPr>
        <w:t>someone</w:t>
      </w:r>
      <w:r w:rsidRPr="009165FE">
        <w:rPr>
          <w:color w:val="222222"/>
          <w:sz w:val="24"/>
          <w:szCs w:val="24"/>
          <w:highlight w:val="white"/>
        </w:rPr>
        <w:t xml:space="preserve"> is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by a friend, but the person decides to officially come out to you. What should you do?</w:t>
      </w:r>
    </w:p>
    <w:p w14:paraId="183B446C" w14:textId="77777777" w:rsidR="006C5360" w:rsidRPr="009165FE" w:rsidRDefault="000A21FF">
      <w:pPr>
        <w:numPr>
          <w:ilvl w:val="0"/>
          <w:numId w:val="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Tell them you know, your friend told you.</w:t>
      </w:r>
    </w:p>
    <w:p w14:paraId="34BCA7B8" w14:textId="77777777" w:rsidR="006C5360" w:rsidRPr="009165FE" w:rsidRDefault="000A21FF">
      <w:pPr>
        <w:numPr>
          <w:ilvl w:val="0"/>
          <w:numId w:val="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Ask them why they didn’t tell you earlier.</w:t>
      </w:r>
    </w:p>
    <w:p w14:paraId="447B186F" w14:textId="77777777" w:rsidR="006C5360" w:rsidRPr="009165FE" w:rsidRDefault="000A21FF">
      <w:pPr>
        <w:numPr>
          <w:ilvl w:val="0"/>
          <w:numId w:val="4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Be polite and supportive. Let them know you are happy for them.</w:t>
      </w:r>
    </w:p>
    <w:p w14:paraId="416524F4" w14:textId="77777777" w:rsidR="006C5360" w:rsidRPr="009165FE" w:rsidRDefault="000A21FF">
      <w:pPr>
        <w:numPr>
          <w:ilvl w:val="0"/>
          <w:numId w:val="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314D8C0C" w14:textId="77777777" w:rsidR="006C5360" w:rsidRPr="009165FE" w:rsidRDefault="006C5360">
      <w:pPr>
        <w:rPr>
          <w:sz w:val="24"/>
          <w:szCs w:val="24"/>
        </w:rPr>
      </w:pPr>
    </w:p>
    <w:p w14:paraId="07027743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Should LGBTQ</w:t>
      </w:r>
      <w:r w:rsidR="00431918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teachers be open about how they identify themselves in school?</w:t>
      </w:r>
    </w:p>
    <w:p w14:paraId="04A60316" w14:textId="6705010B" w:rsidR="006C5360" w:rsidRPr="00D725A9" w:rsidRDefault="000A21FF">
      <w:pPr>
        <w:numPr>
          <w:ilvl w:val="0"/>
          <w:numId w:val="13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D725A9">
        <w:rPr>
          <w:b/>
          <w:color w:val="222222"/>
          <w:sz w:val="24"/>
          <w:szCs w:val="24"/>
          <w:highlight w:val="white"/>
        </w:rPr>
        <w:t>Yes, if they want to</w:t>
      </w:r>
      <w:r w:rsidR="00431918" w:rsidRPr="00D725A9">
        <w:rPr>
          <w:b/>
          <w:color w:val="222222"/>
          <w:sz w:val="24"/>
          <w:szCs w:val="24"/>
          <w:highlight w:val="white"/>
        </w:rPr>
        <w:t>,</w:t>
      </w:r>
      <w:r w:rsidRPr="00D725A9">
        <w:rPr>
          <w:b/>
          <w:color w:val="222222"/>
          <w:sz w:val="24"/>
          <w:szCs w:val="24"/>
          <w:highlight w:val="white"/>
        </w:rPr>
        <w:t xml:space="preserve"> and they feel safe. It </w:t>
      </w:r>
      <w:r w:rsidR="00431918">
        <w:rPr>
          <w:b/>
          <w:color w:val="222222"/>
          <w:sz w:val="24"/>
          <w:szCs w:val="24"/>
          <w:highlight w:val="white"/>
        </w:rPr>
        <w:t>could</w:t>
      </w:r>
      <w:r w:rsidR="00431918" w:rsidRPr="00D725A9">
        <w:rPr>
          <w:b/>
          <w:color w:val="222222"/>
          <w:sz w:val="24"/>
          <w:szCs w:val="24"/>
          <w:highlight w:val="white"/>
        </w:rPr>
        <w:t xml:space="preserve"> </w:t>
      </w:r>
      <w:r w:rsidRPr="00D725A9">
        <w:rPr>
          <w:b/>
          <w:color w:val="222222"/>
          <w:sz w:val="24"/>
          <w:szCs w:val="24"/>
          <w:highlight w:val="white"/>
        </w:rPr>
        <w:t>encourage LGBTQ students to be open as well.</w:t>
      </w:r>
    </w:p>
    <w:p w14:paraId="6FD109E1" w14:textId="77777777" w:rsidR="006C5360" w:rsidRPr="009165FE" w:rsidRDefault="000A21FF">
      <w:pPr>
        <w:numPr>
          <w:ilvl w:val="0"/>
          <w:numId w:val="1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Yes, under all circumstances.</w:t>
      </w:r>
    </w:p>
    <w:p w14:paraId="4174E0FE" w14:textId="77777777" w:rsidR="006C5360" w:rsidRPr="009165FE" w:rsidRDefault="000A21FF">
      <w:pPr>
        <w:numPr>
          <w:ilvl w:val="0"/>
          <w:numId w:val="1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No. It is private information and should never be shared.</w:t>
      </w:r>
    </w:p>
    <w:p w14:paraId="3BE84B9D" w14:textId="77777777" w:rsidR="006C5360" w:rsidRPr="009165FE" w:rsidRDefault="000A21FF">
      <w:pPr>
        <w:numPr>
          <w:ilvl w:val="0"/>
          <w:numId w:val="1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58116C75" w14:textId="77777777" w:rsidR="006C5360" w:rsidRPr="009165FE" w:rsidRDefault="006C5360">
      <w:pPr>
        <w:rPr>
          <w:sz w:val="24"/>
          <w:szCs w:val="24"/>
        </w:rPr>
      </w:pPr>
    </w:p>
    <w:p w14:paraId="2F7A9A39" w14:textId="4F0CA2BE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 xml:space="preserve">If a student </w:t>
      </w:r>
      <w:r w:rsidR="00961C2B">
        <w:rPr>
          <w:color w:val="222222"/>
          <w:sz w:val="24"/>
          <w:szCs w:val="24"/>
          <w:highlight w:val="white"/>
        </w:rPr>
        <w:t>tells you they are</w:t>
      </w:r>
      <w:r w:rsidRPr="009165FE">
        <w:rPr>
          <w:color w:val="222222"/>
          <w:sz w:val="24"/>
          <w:szCs w:val="24"/>
          <w:highlight w:val="white"/>
        </w:rPr>
        <w:t xml:space="preserve"> considering coming out but </w:t>
      </w:r>
      <w:r w:rsidR="00961C2B">
        <w:rPr>
          <w:color w:val="222222"/>
          <w:sz w:val="24"/>
          <w:szCs w:val="24"/>
          <w:highlight w:val="white"/>
        </w:rPr>
        <w:t>feels</w:t>
      </w:r>
      <w:r w:rsidRPr="009165FE">
        <w:rPr>
          <w:color w:val="222222"/>
          <w:sz w:val="24"/>
          <w:szCs w:val="24"/>
          <w:highlight w:val="white"/>
        </w:rPr>
        <w:t xml:space="preserve"> nervous about it, what can you do?</w:t>
      </w:r>
    </w:p>
    <w:p w14:paraId="0D7B4EC2" w14:textId="4605FEED" w:rsidR="006C5360" w:rsidRPr="009165FE" w:rsidRDefault="000A21FF">
      <w:pPr>
        <w:numPr>
          <w:ilvl w:val="0"/>
          <w:numId w:val="4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Nothing. Coming out should be easy and is usually something that a person does without any support from others.</w:t>
      </w:r>
    </w:p>
    <w:p w14:paraId="4E8917FB" w14:textId="77777777" w:rsidR="006C5360" w:rsidRPr="00D725A9" w:rsidRDefault="000A21FF">
      <w:pPr>
        <w:numPr>
          <w:ilvl w:val="0"/>
          <w:numId w:val="44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D725A9">
        <w:rPr>
          <w:b/>
          <w:color w:val="222222"/>
          <w:sz w:val="24"/>
          <w:szCs w:val="24"/>
          <w:highlight w:val="white"/>
        </w:rPr>
        <w:t>Make sure they know you accept and support them, no matter what happens.</w:t>
      </w:r>
    </w:p>
    <w:p w14:paraId="7C69D82A" w14:textId="77777777" w:rsidR="006C5360" w:rsidRPr="009165FE" w:rsidRDefault="000A21FF">
      <w:pPr>
        <w:numPr>
          <w:ilvl w:val="0"/>
          <w:numId w:val="4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Offer to tell everyone for them, so they don’t have to.</w:t>
      </w:r>
    </w:p>
    <w:p w14:paraId="0396B740" w14:textId="77777777" w:rsidR="006C5360" w:rsidRPr="009165FE" w:rsidRDefault="000A21FF">
      <w:pPr>
        <w:numPr>
          <w:ilvl w:val="0"/>
          <w:numId w:val="4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Tell them to not come out at all. It’s easier.</w:t>
      </w:r>
    </w:p>
    <w:p w14:paraId="4800CC9E" w14:textId="77777777" w:rsidR="006C5360" w:rsidRPr="009165FE" w:rsidRDefault="006C5360">
      <w:pPr>
        <w:rPr>
          <w:sz w:val="24"/>
          <w:szCs w:val="24"/>
        </w:rPr>
      </w:pPr>
    </w:p>
    <w:p w14:paraId="61B6B658" w14:textId="77777777" w:rsidR="006C5360" w:rsidRPr="009165FE" w:rsidRDefault="006C5360">
      <w:pPr>
        <w:rPr>
          <w:sz w:val="24"/>
          <w:szCs w:val="24"/>
        </w:rPr>
      </w:pPr>
    </w:p>
    <w:p w14:paraId="397E2BDB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How can you show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that you are accepting and supportive?</w:t>
      </w:r>
    </w:p>
    <w:p w14:paraId="38653AE3" w14:textId="77777777" w:rsidR="006C5360" w:rsidRPr="009165FE" w:rsidRDefault="000A21FF">
      <w:pPr>
        <w:numPr>
          <w:ilvl w:val="0"/>
          <w:numId w:val="3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Make an effort to use the pronouns they refer to themselves with.</w:t>
      </w:r>
    </w:p>
    <w:p w14:paraId="1E90F780" w14:textId="77777777" w:rsidR="006C5360" w:rsidRPr="009165FE" w:rsidRDefault="000A21FF">
      <w:pPr>
        <w:numPr>
          <w:ilvl w:val="0"/>
          <w:numId w:val="3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Teach a curriculum that is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inclusive.</w:t>
      </w:r>
    </w:p>
    <w:p w14:paraId="3A73A598" w14:textId="77777777" w:rsidR="006C5360" w:rsidRPr="009165FE" w:rsidRDefault="000A21FF">
      <w:pPr>
        <w:numPr>
          <w:ilvl w:val="0"/>
          <w:numId w:val="3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Stand up for them when they face harassment.</w:t>
      </w:r>
    </w:p>
    <w:p w14:paraId="01A485A0" w14:textId="77777777" w:rsidR="006C5360" w:rsidRPr="00961C2B" w:rsidRDefault="000A21FF">
      <w:pPr>
        <w:numPr>
          <w:ilvl w:val="0"/>
          <w:numId w:val="32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61C2B">
        <w:rPr>
          <w:b/>
          <w:color w:val="222222"/>
          <w:sz w:val="24"/>
          <w:szCs w:val="24"/>
          <w:highlight w:val="white"/>
        </w:rPr>
        <w:t>All of the above.</w:t>
      </w:r>
    </w:p>
    <w:p w14:paraId="1FA6F097" w14:textId="77777777" w:rsidR="006C5360" w:rsidRPr="009165FE" w:rsidRDefault="006C5360">
      <w:pPr>
        <w:rPr>
          <w:sz w:val="24"/>
          <w:szCs w:val="24"/>
        </w:rPr>
      </w:pPr>
    </w:p>
    <w:p w14:paraId="6268A3CD" w14:textId="32CC36FB" w:rsidR="00961C2B" w:rsidRDefault="00961C2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D84855" w14:textId="6647C6A2" w:rsidR="006C5360" w:rsidRPr="00961C2B" w:rsidRDefault="000A21FF">
      <w:pPr>
        <w:rPr>
          <w:b/>
          <w:sz w:val="24"/>
          <w:szCs w:val="24"/>
        </w:rPr>
      </w:pPr>
      <w:r w:rsidRPr="00961C2B">
        <w:rPr>
          <w:b/>
          <w:color w:val="222222"/>
          <w:sz w:val="24"/>
          <w:szCs w:val="24"/>
          <w:highlight w:val="white"/>
        </w:rPr>
        <w:t xml:space="preserve">Things to </w:t>
      </w:r>
      <w:r w:rsidR="008150D9" w:rsidRPr="00961C2B">
        <w:rPr>
          <w:b/>
          <w:color w:val="222222"/>
          <w:sz w:val="24"/>
          <w:szCs w:val="24"/>
          <w:highlight w:val="white"/>
        </w:rPr>
        <w:t>K</w:t>
      </w:r>
      <w:r w:rsidRPr="00961C2B">
        <w:rPr>
          <w:b/>
          <w:color w:val="222222"/>
          <w:sz w:val="24"/>
          <w:szCs w:val="24"/>
          <w:highlight w:val="white"/>
        </w:rPr>
        <w:t>now</w:t>
      </w:r>
      <w:r w:rsidR="008150D9" w:rsidRPr="00961C2B">
        <w:rPr>
          <w:b/>
          <w:color w:val="222222"/>
          <w:sz w:val="24"/>
          <w:szCs w:val="24"/>
        </w:rPr>
        <w:t xml:space="preserve"> (Pink Cards)</w:t>
      </w:r>
    </w:p>
    <w:p w14:paraId="6A9C0F4A" w14:textId="77777777" w:rsidR="00961C2B" w:rsidRDefault="00961C2B">
      <w:pPr>
        <w:rPr>
          <w:color w:val="222222"/>
          <w:sz w:val="24"/>
          <w:szCs w:val="24"/>
          <w:highlight w:val="white"/>
        </w:rPr>
      </w:pPr>
    </w:p>
    <w:p w14:paraId="0D276756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On average, what percentage of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are verbally harassed each year?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1</w:t>
      </w:r>
    </w:p>
    <w:p w14:paraId="3BB3FD39" w14:textId="77777777" w:rsidR="006C5360" w:rsidRPr="009165FE" w:rsidRDefault="000A21FF">
      <w:pPr>
        <w:numPr>
          <w:ilvl w:val="0"/>
          <w:numId w:val="4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10%</w:t>
      </w:r>
    </w:p>
    <w:p w14:paraId="03064947" w14:textId="77777777" w:rsidR="006C5360" w:rsidRPr="009165FE" w:rsidRDefault="000A21FF">
      <w:pPr>
        <w:numPr>
          <w:ilvl w:val="0"/>
          <w:numId w:val="4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25%</w:t>
      </w:r>
    </w:p>
    <w:p w14:paraId="2335ECE8" w14:textId="77777777" w:rsidR="006C5360" w:rsidRPr="009165FE" w:rsidRDefault="000A21FF">
      <w:pPr>
        <w:numPr>
          <w:ilvl w:val="0"/>
          <w:numId w:val="45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55%</w:t>
      </w:r>
    </w:p>
    <w:p w14:paraId="66CE3807" w14:textId="77777777" w:rsidR="006C5360" w:rsidRPr="00961C2B" w:rsidRDefault="000A21FF">
      <w:pPr>
        <w:numPr>
          <w:ilvl w:val="0"/>
          <w:numId w:val="45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61C2B">
        <w:rPr>
          <w:b/>
          <w:color w:val="222222"/>
          <w:sz w:val="24"/>
          <w:szCs w:val="24"/>
          <w:highlight w:val="white"/>
        </w:rPr>
        <w:t>85%</w:t>
      </w:r>
    </w:p>
    <w:p w14:paraId="42CF7642" w14:textId="77777777" w:rsidR="006C5360" w:rsidRPr="009165FE" w:rsidRDefault="006C5360">
      <w:pPr>
        <w:rPr>
          <w:sz w:val="24"/>
          <w:szCs w:val="24"/>
        </w:rPr>
      </w:pPr>
    </w:p>
    <w:p w14:paraId="2BF8A662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The 2016 “bathroom bill” enacted in North Carolina restricts where transgender people can use the bathroom. According to a CNN/ORC poll, how many people have reported being against this bill?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2</w:t>
      </w:r>
    </w:p>
    <w:p w14:paraId="7D13C05C" w14:textId="77777777" w:rsidR="006C5360" w:rsidRPr="009165FE" w:rsidRDefault="000A21FF">
      <w:pPr>
        <w:numPr>
          <w:ilvl w:val="0"/>
          <w:numId w:val="1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None.</w:t>
      </w:r>
    </w:p>
    <w:p w14:paraId="79C7838D" w14:textId="77777777" w:rsidR="006C5360" w:rsidRPr="009165FE" w:rsidRDefault="000A21FF">
      <w:pPr>
        <w:numPr>
          <w:ilvl w:val="0"/>
          <w:numId w:val="1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Less than half of people.</w:t>
      </w:r>
    </w:p>
    <w:p w14:paraId="760EBB6B" w14:textId="77777777" w:rsidR="006C5360" w:rsidRPr="00961C2B" w:rsidRDefault="000A21FF">
      <w:pPr>
        <w:numPr>
          <w:ilvl w:val="0"/>
          <w:numId w:val="14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61C2B">
        <w:rPr>
          <w:b/>
          <w:color w:val="222222"/>
          <w:sz w:val="24"/>
          <w:szCs w:val="24"/>
          <w:highlight w:val="white"/>
        </w:rPr>
        <w:t>More than half of people.</w:t>
      </w:r>
    </w:p>
    <w:p w14:paraId="2E38FA2C" w14:textId="77777777" w:rsidR="006C5360" w:rsidRPr="009165FE" w:rsidRDefault="000A21FF">
      <w:pPr>
        <w:numPr>
          <w:ilvl w:val="0"/>
          <w:numId w:val="14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100% of people.</w:t>
      </w:r>
    </w:p>
    <w:p w14:paraId="3498CF9A" w14:textId="77777777" w:rsidR="006C5360" w:rsidRPr="009165FE" w:rsidRDefault="006C5360">
      <w:pPr>
        <w:rPr>
          <w:sz w:val="24"/>
          <w:szCs w:val="24"/>
        </w:rPr>
      </w:pPr>
    </w:p>
    <w:p w14:paraId="65611B8A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percentage of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reported feeling unsafe at school due to their sexual orientation?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3</w:t>
      </w:r>
    </w:p>
    <w:p w14:paraId="596A59BE" w14:textId="77777777" w:rsidR="006C5360" w:rsidRPr="009165FE" w:rsidRDefault="000A21FF">
      <w:pPr>
        <w:numPr>
          <w:ilvl w:val="0"/>
          <w:numId w:val="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0%</w:t>
      </w:r>
    </w:p>
    <w:p w14:paraId="6001BB58" w14:textId="77777777" w:rsidR="006C5360" w:rsidRPr="009165FE" w:rsidRDefault="000A21FF">
      <w:pPr>
        <w:numPr>
          <w:ilvl w:val="0"/>
          <w:numId w:val="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0-25%</w:t>
      </w:r>
    </w:p>
    <w:p w14:paraId="3D7CF955" w14:textId="77777777" w:rsidR="006C5360" w:rsidRPr="009165FE" w:rsidRDefault="000A21FF">
      <w:pPr>
        <w:numPr>
          <w:ilvl w:val="0"/>
          <w:numId w:val="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25-50%</w:t>
      </w:r>
    </w:p>
    <w:p w14:paraId="7E760DF6" w14:textId="77777777" w:rsidR="006C5360" w:rsidRPr="00961C2B" w:rsidRDefault="000A21FF">
      <w:pPr>
        <w:numPr>
          <w:ilvl w:val="0"/>
          <w:numId w:val="9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61C2B">
        <w:rPr>
          <w:b/>
          <w:color w:val="222222"/>
          <w:sz w:val="24"/>
          <w:szCs w:val="24"/>
          <w:highlight w:val="white"/>
        </w:rPr>
        <w:t>&gt;50%</w:t>
      </w:r>
    </w:p>
    <w:p w14:paraId="12029FA4" w14:textId="77777777" w:rsidR="006C5360" w:rsidRPr="009165FE" w:rsidRDefault="006C5360">
      <w:pPr>
        <w:rPr>
          <w:sz w:val="24"/>
          <w:szCs w:val="24"/>
        </w:rPr>
      </w:pPr>
    </w:p>
    <w:p w14:paraId="09B30111" w14:textId="5EC649E2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Victimization and discrimination usually lead to which of the following</w:t>
      </w:r>
      <w:r w:rsidR="00961C2B">
        <w:rPr>
          <w:color w:val="222222"/>
          <w:sz w:val="24"/>
          <w:szCs w:val="24"/>
          <w:highlight w:val="white"/>
        </w:rPr>
        <w:t xml:space="preserve"> except</w:t>
      </w:r>
      <w:r w:rsidRPr="009165FE">
        <w:rPr>
          <w:color w:val="222222"/>
          <w:sz w:val="24"/>
          <w:szCs w:val="24"/>
          <w:highlight w:val="white"/>
        </w:rPr>
        <w:t>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1</w:t>
      </w:r>
    </w:p>
    <w:p w14:paraId="333C9C47" w14:textId="77777777" w:rsidR="006C5360" w:rsidRPr="00961C2B" w:rsidRDefault="000A21FF">
      <w:pPr>
        <w:numPr>
          <w:ilvl w:val="0"/>
          <w:numId w:val="46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61C2B">
        <w:rPr>
          <w:b/>
          <w:color w:val="222222"/>
          <w:sz w:val="24"/>
          <w:szCs w:val="24"/>
          <w:highlight w:val="white"/>
        </w:rPr>
        <w:t>Better test scores.</w:t>
      </w:r>
    </w:p>
    <w:p w14:paraId="374424FD" w14:textId="77777777" w:rsidR="006C5360" w:rsidRPr="009165FE" w:rsidRDefault="000A21FF">
      <w:pPr>
        <w:numPr>
          <w:ilvl w:val="0"/>
          <w:numId w:val="4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Being less likely to plan to go to college.</w:t>
      </w:r>
    </w:p>
    <w:p w14:paraId="4C4BC58B" w14:textId="77777777" w:rsidR="006C5360" w:rsidRPr="009165FE" w:rsidRDefault="000A21FF">
      <w:pPr>
        <w:numPr>
          <w:ilvl w:val="0"/>
          <w:numId w:val="4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 lower GPA.</w:t>
      </w:r>
    </w:p>
    <w:p w14:paraId="11E631DA" w14:textId="32F84C68" w:rsidR="006C5360" w:rsidRPr="009165FE" w:rsidRDefault="000A21FF">
      <w:pPr>
        <w:numPr>
          <w:ilvl w:val="0"/>
          <w:numId w:val="4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 xml:space="preserve">Lower </w:t>
      </w:r>
      <w:r w:rsidR="00961C2B" w:rsidRPr="009165FE">
        <w:rPr>
          <w:color w:val="222222"/>
          <w:sz w:val="24"/>
          <w:szCs w:val="24"/>
          <w:highlight w:val="white"/>
        </w:rPr>
        <w:t>self-esteem</w:t>
      </w:r>
      <w:r w:rsidRPr="009165FE">
        <w:rPr>
          <w:color w:val="222222"/>
          <w:sz w:val="24"/>
          <w:szCs w:val="24"/>
          <w:highlight w:val="white"/>
        </w:rPr>
        <w:t>.</w:t>
      </w:r>
    </w:p>
    <w:p w14:paraId="46065114" w14:textId="77777777" w:rsidR="006C5360" w:rsidRPr="009165FE" w:rsidRDefault="006C5360">
      <w:pPr>
        <w:rPr>
          <w:sz w:val="24"/>
          <w:szCs w:val="24"/>
        </w:rPr>
      </w:pPr>
    </w:p>
    <w:p w14:paraId="7B6143C7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Which set of pronouns is not gender neutral?</w:t>
      </w:r>
    </w:p>
    <w:p w14:paraId="5D722F7D" w14:textId="77777777" w:rsidR="006C5360" w:rsidRPr="009165FE" w:rsidRDefault="000A21FF">
      <w:pPr>
        <w:numPr>
          <w:ilvl w:val="0"/>
          <w:numId w:val="4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They/them/theirs.</w:t>
      </w:r>
    </w:p>
    <w:p w14:paraId="0094B48B" w14:textId="7E7F1256" w:rsidR="006C5360" w:rsidRPr="009165FE" w:rsidRDefault="008150D9">
      <w:pPr>
        <w:numPr>
          <w:ilvl w:val="0"/>
          <w:numId w:val="4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Z</w:t>
      </w:r>
      <w:r w:rsidR="000A21FF" w:rsidRPr="009165FE">
        <w:rPr>
          <w:color w:val="222222"/>
          <w:sz w:val="24"/>
          <w:szCs w:val="24"/>
          <w:highlight w:val="white"/>
        </w:rPr>
        <w:t>e/zir/zirs.</w:t>
      </w:r>
    </w:p>
    <w:p w14:paraId="63DEDBB6" w14:textId="6BEF62CD" w:rsidR="006C5360" w:rsidRPr="009165FE" w:rsidRDefault="008150D9">
      <w:pPr>
        <w:numPr>
          <w:ilvl w:val="0"/>
          <w:numId w:val="4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color w:val="222222"/>
          <w:sz w:val="24"/>
          <w:szCs w:val="24"/>
          <w:highlight w:val="white"/>
        </w:rPr>
        <w:t>Z</w:t>
      </w:r>
      <w:r w:rsidR="000A21FF" w:rsidRPr="009165FE">
        <w:rPr>
          <w:color w:val="222222"/>
          <w:sz w:val="24"/>
          <w:szCs w:val="24"/>
          <w:highlight w:val="white"/>
        </w:rPr>
        <w:t>e/hir/hirs.</w:t>
      </w:r>
    </w:p>
    <w:p w14:paraId="779FBD31" w14:textId="59AE5286" w:rsidR="006C5360" w:rsidRPr="00C6672D" w:rsidRDefault="008150D9">
      <w:pPr>
        <w:numPr>
          <w:ilvl w:val="0"/>
          <w:numId w:val="47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>
        <w:rPr>
          <w:b/>
          <w:color w:val="222222"/>
          <w:sz w:val="24"/>
          <w:szCs w:val="24"/>
          <w:highlight w:val="white"/>
        </w:rPr>
        <w:t>S</w:t>
      </w:r>
      <w:r w:rsidR="000A21FF" w:rsidRPr="00C6672D">
        <w:rPr>
          <w:b/>
          <w:color w:val="222222"/>
          <w:sz w:val="24"/>
          <w:szCs w:val="24"/>
          <w:highlight w:val="white"/>
        </w:rPr>
        <w:t>he/her/hers.</w:t>
      </w:r>
    </w:p>
    <w:p w14:paraId="52252FC0" w14:textId="77777777" w:rsidR="006C5360" w:rsidRPr="009165FE" w:rsidRDefault="006C5360">
      <w:pPr>
        <w:rPr>
          <w:sz w:val="24"/>
          <w:szCs w:val="24"/>
        </w:rPr>
      </w:pPr>
    </w:p>
    <w:p w14:paraId="77A5BE0D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Which one of the following is fair to assume?</w:t>
      </w:r>
    </w:p>
    <w:p w14:paraId="2C78E8BE" w14:textId="77777777" w:rsidR="006C5360" w:rsidRPr="009165FE" w:rsidRDefault="000A21FF">
      <w:pPr>
        <w:numPr>
          <w:ilvl w:val="0"/>
          <w:numId w:val="4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Anyone wearing a dress is a girl.</w:t>
      </w:r>
    </w:p>
    <w:p w14:paraId="358589C8" w14:textId="77777777" w:rsidR="006C5360" w:rsidRPr="009165FE" w:rsidRDefault="000A21FF">
      <w:pPr>
        <w:numPr>
          <w:ilvl w:val="0"/>
          <w:numId w:val="4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If someone looks like a boy, you should address them as he/him/his.</w:t>
      </w:r>
    </w:p>
    <w:p w14:paraId="5F037F71" w14:textId="77777777" w:rsidR="006C5360" w:rsidRPr="009165FE" w:rsidRDefault="000A21FF">
      <w:pPr>
        <w:numPr>
          <w:ilvl w:val="0"/>
          <w:numId w:val="49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Non-binary people dress in gender-neutral clothing.</w:t>
      </w:r>
    </w:p>
    <w:p w14:paraId="243CFE53" w14:textId="77777777" w:rsidR="006C5360" w:rsidRPr="00C6672D" w:rsidRDefault="000A21FF">
      <w:pPr>
        <w:numPr>
          <w:ilvl w:val="0"/>
          <w:numId w:val="49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C6672D">
        <w:rPr>
          <w:b/>
          <w:color w:val="222222"/>
          <w:sz w:val="24"/>
          <w:szCs w:val="24"/>
          <w:highlight w:val="white"/>
        </w:rPr>
        <w:t>None of the above.</w:t>
      </w:r>
    </w:p>
    <w:p w14:paraId="6BE908EE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On average, do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feel more unsafe and uncomfortable in rural, suburban, or urban schools?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4</w:t>
      </w:r>
    </w:p>
    <w:p w14:paraId="6608949C" w14:textId="77777777" w:rsidR="006C5360" w:rsidRPr="00C6672D" w:rsidRDefault="000A21FF">
      <w:pPr>
        <w:numPr>
          <w:ilvl w:val="0"/>
          <w:numId w:val="42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C6672D">
        <w:rPr>
          <w:b/>
          <w:color w:val="222222"/>
          <w:sz w:val="24"/>
          <w:szCs w:val="24"/>
          <w:highlight w:val="white"/>
        </w:rPr>
        <w:t>Rural schools.</w:t>
      </w:r>
    </w:p>
    <w:p w14:paraId="723A1224" w14:textId="77777777" w:rsidR="006C5360" w:rsidRPr="009165FE" w:rsidRDefault="000A21FF">
      <w:pPr>
        <w:numPr>
          <w:ilvl w:val="0"/>
          <w:numId w:val="4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Suburban schools.</w:t>
      </w:r>
      <w:r w:rsidRPr="009165FE">
        <w:rPr>
          <w:color w:val="222222"/>
          <w:sz w:val="24"/>
          <w:szCs w:val="24"/>
          <w:highlight w:val="white"/>
        </w:rPr>
        <w:tab/>
      </w:r>
    </w:p>
    <w:p w14:paraId="38D6D761" w14:textId="77777777" w:rsidR="006C5360" w:rsidRPr="009165FE" w:rsidRDefault="000A21FF">
      <w:pPr>
        <w:numPr>
          <w:ilvl w:val="0"/>
          <w:numId w:val="4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Urban schools.</w:t>
      </w:r>
    </w:p>
    <w:p w14:paraId="25117816" w14:textId="77777777" w:rsidR="006C5360" w:rsidRPr="009165FE" w:rsidRDefault="000A21FF">
      <w:pPr>
        <w:numPr>
          <w:ilvl w:val="0"/>
          <w:numId w:val="4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They are all the same.</w:t>
      </w:r>
    </w:p>
    <w:p w14:paraId="59903753" w14:textId="77777777" w:rsidR="006C5360" w:rsidRPr="009165FE" w:rsidRDefault="006C5360">
      <w:pPr>
        <w:rPr>
          <w:sz w:val="24"/>
          <w:szCs w:val="24"/>
        </w:rPr>
      </w:pPr>
    </w:p>
    <w:p w14:paraId="0CA741C6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percentage of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were taught positive information about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people or issues in their health classes?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5</w:t>
      </w:r>
    </w:p>
    <w:p w14:paraId="0792FB83" w14:textId="77777777" w:rsidR="006C5360" w:rsidRPr="00237134" w:rsidRDefault="000A21FF">
      <w:pPr>
        <w:numPr>
          <w:ilvl w:val="0"/>
          <w:numId w:val="10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237134">
        <w:rPr>
          <w:b/>
          <w:color w:val="222222"/>
          <w:sz w:val="24"/>
          <w:szCs w:val="24"/>
          <w:highlight w:val="white"/>
        </w:rPr>
        <w:t>&lt;5%</w:t>
      </w:r>
    </w:p>
    <w:p w14:paraId="2CC77502" w14:textId="77777777" w:rsidR="006C5360" w:rsidRPr="009165FE" w:rsidRDefault="000A21FF">
      <w:pPr>
        <w:numPr>
          <w:ilvl w:val="0"/>
          <w:numId w:val="1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5-15%</w:t>
      </w:r>
    </w:p>
    <w:p w14:paraId="7AE08BD7" w14:textId="77777777" w:rsidR="006C5360" w:rsidRPr="009165FE" w:rsidRDefault="000A21FF">
      <w:pPr>
        <w:numPr>
          <w:ilvl w:val="0"/>
          <w:numId w:val="1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15-25%</w:t>
      </w:r>
    </w:p>
    <w:p w14:paraId="1361A734" w14:textId="77777777" w:rsidR="006C5360" w:rsidRPr="009165FE" w:rsidRDefault="000A21FF">
      <w:pPr>
        <w:numPr>
          <w:ilvl w:val="0"/>
          <w:numId w:val="1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&gt;25%</w:t>
      </w:r>
    </w:p>
    <w:p w14:paraId="63B0DE68" w14:textId="77777777" w:rsidR="006C5360" w:rsidRPr="009165FE" w:rsidRDefault="006C5360">
      <w:pPr>
        <w:rPr>
          <w:sz w:val="24"/>
          <w:szCs w:val="24"/>
        </w:rPr>
      </w:pPr>
    </w:p>
    <w:p w14:paraId="13512C8D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How can you help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feel more accepted at school?</w:t>
      </w:r>
    </w:p>
    <w:p w14:paraId="2C26DEDD" w14:textId="77777777" w:rsidR="006C5360" w:rsidRPr="009165FE" w:rsidRDefault="000A21FF">
      <w:pPr>
        <w:numPr>
          <w:ilvl w:val="0"/>
          <w:numId w:val="1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Start or contribute to an ally group.</w:t>
      </w:r>
    </w:p>
    <w:p w14:paraId="6A407C41" w14:textId="77777777" w:rsidR="006C5360" w:rsidRPr="009165FE" w:rsidRDefault="000A21FF">
      <w:pPr>
        <w:numPr>
          <w:ilvl w:val="0"/>
          <w:numId w:val="1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Confront homophobic remarks.</w:t>
      </w:r>
    </w:p>
    <w:p w14:paraId="46EBBDC1" w14:textId="77777777" w:rsidR="006C5360" w:rsidRPr="009165FE" w:rsidRDefault="000A21FF">
      <w:pPr>
        <w:numPr>
          <w:ilvl w:val="0"/>
          <w:numId w:val="12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Establish yourself as an accepting and safe person that students can talk to.</w:t>
      </w:r>
    </w:p>
    <w:p w14:paraId="5CDB5D6B" w14:textId="77777777" w:rsidR="006C5360" w:rsidRPr="00237134" w:rsidRDefault="000A21FF">
      <w:pPr>
        <w:numPr>
          <w:ilvl w:val="0"/>
          <w:numId w:val="12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237134">
        <w:rPr>
          <w:b/>
          <w:color w:val="222222"/>
          <w:sz w:val="24"/>
          <w:szCs w:val="24"/>
          <w:highlight w:val="white"/>
        </w:rPr>
        <w:t>All of the above.</w:t>
      </w:r>
    </w:p>
    <w:p w14:paraId="669BB693" w14:textId="77777777" w:rsidR="006C5360" w:rsidRPr="009165FE" w:rsidRDefault="006C5360">
      <w:pPr>
        <w:rPr>
          <w:sz w:val="24"/>
          <w:szCs w:val="24"/>
        </w:rPr>
      </w:pPr>
    </w:p>
    <w:p w14:paraId="7EB80409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can schools do to help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students?</w:t>
      </w:r>
    </w:p>
    <w:p w14:paraId="747FB6EA" w14:textId="77777777" w:rsidR="006C5360" w:rsidRPr="009165FE" w:rsidRDefault="000A21FF">
      <w:pPr>
        <w:numPr>
          <w:ilvl w:val="0"/>
          <w:numId w:val="1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Designate at least one gender-neutral bathroom.</w:t>
      </w:r>
    </w:p>
    <w:p w14:paraId="629933B4" w14:textId="77777777" w:rsidR="006C5360" w:rsidRPr="009165FE" w:rsidRDefault="000A21FF">
      <w:pPr>
        <w:numPr>
          <w:ilvl w:val="0"/>
          <w:numId w:val="1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Make sure that dress codes are the same for all students.</w:t>
      </w:r>
    </w:p>
    <w:p w14:paraId="2A61749B" w14:textId="77777777" w:rsidR="006C5360" w:rsidRPr="009165FE" w:rsidRDefault="000A21FF">
      <w:pPr>
        <w:numPr>
          <w:ilvl w:val="0"/>
          <w:numId w:val="16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Establish a clear anti-bullying policy.</w:t>
      </w:r>
    </w:p>
    <w:p w14:paraId="77C32D94" w14:textId="77777777" w:rsidR="006C5360" w:rsidRPr="00237134" w:rsidRDefault="000A21FF">
      <w:pPr>
        <w:numPr>
          <w:ilvl w:val="0"/>
          <w:numId w:val="16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237134">
        <w:rPr>
          <w:b/>
          <w:color w:val="222222"/>
          <w:sz w:val="24"/>
          <w:szCs w:val="24"/>
          <w:highlight w:val="white"/>
        </w:rPr>
        <w:t>All of the above.</w:t>
      </w:r>
    </w:p>
    <w:p w14:paraId="15B88DB7" w14:textId="77777777" w:rsidR="006C5360" w:rsidRPr="009165FE" w:rsidRDefault="006C5360">
      <w:pPr>
        <w:rPr>
          <w:sz w:val="24"/>
          <w:szCs w:val="24"/>
        </w:rPr>
      </w:pPr>
    </w:p>
    <w:p w14:paraId="64215E33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A student decides to wear clothing typically associated with another gender. Is it safe to assume they are transgender?</w:t>
      </w:r>
    </w:p>
    <w:p w14:paraId="6F27B79F" w14:textId="77777777" w:rsidR="006C5360" w:rsidRPr="009165FE" w:rsidRDefault="000A21FF">
      <w:pPr>
        <w:numPr>
          <w:ilvl w:val="0"/>
          <w:numId w:val="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Yes, the clothes you wear determine your gender.</w:t>
      </w:r>
    </w:p>
    <w:p w14:paraId="61BC3A95" w14:textId="77777777" w:rsidR="006C5360" w:rsidRPr="009165FE" w:rsidRDefault="000A21FF">
      <w:pPr>
        <w:numPr>
          <w:ilvl w:val="0"/>
          <w:numId w:val="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Yes, clearly they want to be seen as another gender.</w:t>
      </w:r>
    </w:p>
    <w:p w14:paraId="0D204EA8" w14:textId="77777777" w:rsidR="006C5360" w:rsidRPr="00237134" w:rsidRDefault="000A21FF">
      <w:pPr>
        <w:numPr>
          <w:ilvl w:val="0"/>
          <w:numId w:val="7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237134">
        <w:rPr>
          <w:b/>
          <w:color w:val="222222"/>
          <w:sz w:val="24"/>
          <w:szCs w:val="24"/>
          <w:highlight w:val="white"/>
        </w:rPr>
        <w:t>No, never assume. Clothing does not define gender.</w:t>
      </w:r>
    </w:p>
    <w:p w14:paraId="2B76456B" w14:textId="08B5180D" w:rsidR="006C5360" w:rsidRPr="009165FE" w:rsidRDefault="000A21FF">
      <w:pPr>
        <w:numPr>
          <w:ilvl w:val="0"/>
          <w:numId w:val="7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No, transgender people don’t exist.</w:t>
      </w:r>
    </w:p>
    <w:p w14:paraId="7351F129" w14:textId="77777777" w:rsidR="006C5360" w:rsidRPr="009165FE" w:rsidRDefault="006C5360">
      <w:pPr>
        <w:rPr>
          <w:sz w:val="24"/>
          <w:szCs w:val="24"/>
        </w:rPr>
      </w:pPr>
    </w:p>
    <w:p w14:paraId="299DA330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Which statement is false?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6</w:t>
      </w:r>
    </w:p>
    <w:p w14:paraId="1F8A347E" w14:textId="77777777" w:rsidR="006C5360" w:rsidRPr="009165FE" w:rsidRDefault="000A21FF">
      <w:pPr>
        <w:numPr>
          <w:ilvl w:val="0"/>
          <w:numId w:val="33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LGBT</w:t>
      </w:r>
      <w:r w:rsidR="008150D9">
        <w:rPr>
          <w:b/>
          <w:color w:val="222222"/>
          <w:sz w:val="24"/>
          <w:szCs w:val="24"/>
          <w:highlight w:val="white"/>
        </w:rPr>
        <w:t>Q+</w:t>
      </w:r>
      <w:r w:rsidRPr="009165FE">
        <w:rPr>
          <w:b/>
          <w:color w:val="222222"/>
          <w:sz w:val="24"/>
          <w:szCs w:val="24"/>
          <w:highlight w:val="white"/>
        </w:rPr>
        <w:t xml:space="preserve"> students often have lower suicide rates than other students.</w:t>
      </w:r>
    </w:p>
    <w:p w14:paraId="140C8744" w14:textId="77777777" w:rsidR="006C5360" w:rsidRPr="009165FE" w:rsidRDefault="000A21FF">
      <w:pPr>
        <w:numPr>
          <w:ilvl w:val="0"/>
          <w:numId w:val="3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LGBT</w:t>
      </w:r>
      <w:r w:rsidR="008150D9">
        <w:rPr>
          <w:color w:val="222222"/>
          <w:sz w:val="24"/>
          <w:szCs w:val="24"/>
          <w:highlight w:val="white"/>
        </w:rPr>
        <w:t>Q+</w:t>
      </w:r>
      <w:r w:rsidRPr="009165FE">
        <w:rPr>
          <w:color w:val="222222"/>
          <w:sz w:val="24"/>
          <w:szCs w:val="24"/>
          <w:highlight w:val="white"/>
        </w:rPr>
        <w:t xml:space="preserve"> students are more at risk for violence than other students.</w:t>
      </w:r>
    </w:p>
    <w:p w14:paraId="3FADE5BD" w14:textId="77777777" w:rsidR="006C5360" w:rsidRPr="009165FE" w:rsidRDefault="000A21FF">
      <w:pPr>
        <w:numPr>
          <w:ilvl w:val="0"/>
          <w:numId w:val="3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LGBT</w:t>
      </w:r>
      <w:r w:rsidR="008150D9">
        <w:rPr>
          <w:color w:val="222222"/>
          <w:sz w:val="24"/>
          <w:szCs w:val="24"/>
          <w:highlight w:val="white"/>
        </w:rPr>
        <w:t>Q+</w:t>
      </w:r>
      <w:r w:rsidRPr="009165FE">
        <w:rPr>
          <w:color w:val="222222"/>
          <w:sz w:val="24"/>
          <w:szCs w:val="24"/>
          <w:highlight w:val="white"/>
        </w:rPr>
        <w:t xml:space="preserve"> students are more likely to use illegal drugs than other students.</w:t>
      </w:r>
    </w:p>
    <w:p w14:paraId="0D5359AE" w14:textId="77777777" w:rsidR="006C5360" w:rsidRPr="009165FE" w:rsidRDefault="000A21FF">
      <w:pPr>
        <w:numPr>
          <w:ilvl w:val="0"/>
          <w:numId w:val="33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LGBT</w:t>
      </w:r>
      <w:r w:rsidR="008150D9">
        <w:rPr>
          <w:color w:val="222222"/>
          <w:sz w:val="24"/>
          <w:szCs w:val="24"/>
          <w:highlight w:val="white"/>
        </w:rPr>
        <w:t>Q+</w:t>
      </w:r>
      <w:r w:rsidRPr="009165FE">
        <w:rPr>
          <w:color w:val="222222"/>
          <w:sz w:val="24"/>
          <w:szCs w:val="24"/>
          <w:highlight w:val="white"/>
        </w:rPr>
        <w:t xml:space="preserve"> students often have lower GPAs than other students.</w:t>
      </w:r>
    </w:p>
    <w:p w14:paraId="22C95DF4" w14:textId="77777777" w:rsidR="006C5360" w:rsidRPr="009165FE" w:rsidRDefault="006C5360">
      <w:pPr>
        <w:rPr>
          <w:sz w:val="24"/>
          <w:szCs w:val="24"/>
        </w:rPr>
      </w:pPr>
    </w:p>
    <w:p w14:paraId="222614C3" w14:textId="77777777" w:rsidR="006C5360" w:rsidRPr="009165FE" w:rsidRDefault="006C5360">
      <w:pPr>
        <w:rPr>
          <w:sz w:val="24"/>
          <w:szCs w:val="24"/>
        </w:rPr>
      </w:pPr>
    </w:p>
    <w:p w14:paraId="29F73C61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percentage of homeless youth are on the streets because of their sexual orientation or gender identity?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6</w:t>
      </w:r>
    </w:p>
    <w:p w14:paraId="0CD43048" w14:textId="77777777" w:rsidR="006C5360" w:rsidRPr="009165FE" w:rsidRDefault="000A21FF">
      <w:pPr>
        <w:numPr>
          <w:ilvl w:val="0"/>
          <w:numId w:val="2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0-15%</w:t>
      </w:r>
    </w:p>
    <w:p w14:paraId="434CE1DE" w14:textId="77777777" w:rsidR="006C5360" w:rsidRPr="009165FE" w:rsidRDefault="000A21FF">
      <w:pPr>
        <w:numPr>
          <w:ilvl w:val="0"/>
          <w:numId w:val="2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15-25%</w:t>
      </w:r>
    </w:p>
    <w:p w14:paraId="7781E5D3" w14:textId="77777777" w:rsidR="006C5360" w:rsidRPr="009165FE" w:rsidRDefault="000A21FF">
      <w:pPr>
        <w:numPr>
          <w:ilvl w:val="0"/>
          <w:numId w:val="20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25-50%</w:t>
      </w:r>
    </w:p>
    <w:p w14:paraId="4D5ACA3C" w14:textId="77777777" w:rsidR="006C5360" w:rsidRPr="009165FE" w:rsidRDefault="000A21FF">
      <w:pPr>
        <w:numPr>
          <w:ilvl w:val="0"/>
          <w:numId w:val="20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100%</w:t>
      </w:r>
    </w:p>
    <w:p w14:paraId="2F0D3FEE" w14:textId="77777777" w:rsidR="006C5360" w:rsidRPr="009165FE" w:rsidRDefault="006C5360">
      <w:pPr>
        <w:rPr>
          <w:sz w:val="24"/>
          <w:szCs w:val="24"/>
        </w:rPr>
      </w:pPr>
    </w:p>
    <w:p w14:paraId="2A5A6906" w14:textId="77777777" w:rsidR="006C5360" w:rsidRPr="009165FE" w:rsidRDefault="006C5360">
      <w:pPr>
        <w:rPr>
          <w:sz w:val="24"/>
          <w:szCs w:val="24"/>
        </w:rPr>
      </w:pPr>
    </w:p>
    <w:p w14:paraId="697BE3AB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What percentage of LGBT</w:t>
      </w:r>
      <w:r w:rsidR="008150D9">
        <w:rPr>
          <w:color w:val="222222"/>
          <w:sz w:val="24"/>
          <w:szCs w:val="24"/>
          <w:highlight w:val="white"/>
        </w:rPr>
        <w:t>Q+</w:t>
      </w:r>
      <w:r w:rsidRPr="009165FE">
        <w:rPr>
          <w:color w:val="222222"/>
          <w:sz w:val="24"/>
          <w:szCs w:val="24"/>
          <w:highlight w:val="white"/>
        </w:rPr>
        <w:t xml:space="preserve"> youth say they hear negative messages about being LGBT</w:t>
      </w:r>
      <w:r w:rsidR="008150D9">
        <w:rPr>
          <w:color w:val="222222"/>
          <w:sz w:val="24"/>
          <w:szCs w:val="24"/>
          <w:highlight w:val="white"/>
        </w:rPr>
        <w:t>Q+</w:t>
      </w:r>
      <w:r w:rsidRPr="009165FE">
        <w:rPr>
          <w:color w:val="222222"/>
          <w:sz w:val="24"/>
          <w:szCs w:val="24"/>
          <w:highlight w:val="white"/>
        </w:rPr>
        <w:t>?</w:t>
      </w:r>
      <w:r w:rsidRPr="009165FE">
        <w:rPr>
          <w:color w:val="222222"/>
          <w:sz w:val="24"/>
          <w:szCs w:val="24"/>
          <w:highlight w:val="white"/>
          <w:vertAlign w:val="superscript"/>
        </w:rPr>
        <w:t>7</w:t>
      </w:r>
    </w:p>
    <w:p w14:paraId="50DA04D1" w14:textId="77777777" w:rsidR="006C5360" w:rsidRPr="009165FE" w:rsidRDefault="000A21FF">
      <w:pPr>
        <w:numPr>
          <w:ilvl w:val="0"/>
          <w:numId w:val="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60-70%</w:t>
      </w:r>
    </w:p>
    <w:p w14:paraId="56F79CC4" w14:textId="77777777" w:rsidR="006C5360" w:rsidRPr="009165FE" w:rsidRDefault="000A21FF">
      <w:pPr>
        <w:numPr>
          <w:ilvl w:val="0"/>
          <w:numId w:val="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70-80%</w:t>
      </w:r>
    </w:p>
    <w:p w14:paraId="7445F90C" w14:textId="77777777" w:rsidR="006C5360" w:rsidRPr="009165FE" w:rsidRDefault="000A21FF">
      <w:pPr>
        <w:numPr>
          <w:ilvl w:val="0"/>
          <w:numId w:val="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80-90%</w:t>
      </w:r>
    </w:p>
    <w:p w14:paraId="3B702623" w14:textId="77777777" w:rsidR="006C5360" w:rsidRPr="009165FE" w:rsidRDefault="000A21FF">
      <w:pPr>
        <w:numPr>
          <w:ilvl w:val="0"/>
          <w:numId w:val="1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9165FE">
        <w:rPr>
          <w:b/>
          <w:color w:val="222222"/>
          <w:sz w:val="24"/>
          <w:szCs w:val="24"/>
          <w:highlight w:val="white"/>
        </w:rPr>
        <w:t>90-100%</w:t>
      </w:r>
    </w:p>
    <w:p w14:paraId="5873F264" w14:textId="77777777" w:rsidR="006C5360" w:rsidRPr="009165FE" w:rsidRDefault="006C5360">
      <w:pPr>
        <w:rPr>
          <w:sz w:val="24"/>
          <w:szCs w:val="24"/>
        </w:rPr>
      </w:pPr>
    </w:p>
    <w:p w14:paraId="7326D2D2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Which of the following is true?</w:t>
      </w:r>
    </w:p>
    <w:p w14:paraId="3372C318" w14:textId="77777777" w:rsidR="006C5360" w:rsidRPr="009165FE" w:rsidRDefault="000A21FF">
      <w:pPr>
        <w:numPr>
          <w:ilvl w:val="0"/>
          <w:numId w:val="2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people are 3 times as likely to be vegan.</w:t>
      </w:r>
    </w:p>
    <w:p w14:paraId="54B32C7C" w14:textId="77777777" w:rsidR="006C5360" w:rsidRPr="009165FE" w:rsidRDefault="000A21FF">
      <w:pPr>
        <w:numPr>
          <w:ilvl w:val="0"/>
          <w:numId w:val="2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people only shop at high-end stores.</w:t>
      </w:r>
    </w:p>
    <w:p w14:paraId="78BE76CC" w14:textId="5AD6831F" w:rsidR="006C5360" w:rsidRPr="009165FE" w:rsidRDefault="000A21FF">
      <w:pPr>
        <w:numPr>
          <w:ilvl w:val="0"/>
          <w:numId w:val="2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people </w:t>
      </w:r>
      <w:r w:rsidR="00C52343">
        <w:rPr>
          <w:color w:val="222222"/>
          <w:sz w:val="24"/>
          <w:szCs w:val="24"/>
          <w:highlight w:val="white"/>
        </w:rPr>
        <w:t>all enjoy baseball</w:t>
      </w:r>
      <w:r w:rsidRPr="009165FE">
        <w:rPr>
          <w:color w:val="222222"/>
          <w:sz w:val="24"/>
          <w:szCs w:val="24"/>
          <w:highlight w:val="white"/>
        </w:rPr>
        <w:t>.</w:t>
      </w:r>
    </w:p>
    <w:p w14:paraId="3DE06393" w14:textId="4241E5FE" w:rsidR="006C5360" w:rsidRPr="00C52343" w:rsidRDefault="000A21FF">
      <w:pPr>
        <w:numPr>
          <w:ilvl w:val="0"/>
          <w:numId w:val="21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C52343">
        <w:rPr>
          <w:b/>
          <w:color w:val="222222"/>
          <w:sz w:val="24"/>
          <w:szCs w:val="24"/>
          <w:highlight w:val="white"/>
        </w:rPr>
        <w:t>LGBTQ</w:t>
      </w:r>
      <w:r w:rsidR="008150D9" w:rsidRPr="00C52343">
        <w:rPr>
          <w:b/>
          <w:color w:val="222222"/>
          <w:sz w:val="24"/>
          <w:szCs w:val="24"/>
          <w:highlight w:val="white"/>
        </w:rPr>
        <w:t>+</w:t>
      </w:r>
      <w:r w:rsidRPr="00C52343">
        <w:rPr>
          <w:b/>
          <w:color w:val="222222"/>
          <w:sz w:val="24"/>
          <w:szCs w:val="24"/>
          <w:highlight w:val="white"/>
        </w:rPr>
        <w:t xml:space="preserve"> people are just as diverse as </w:t>
      </w:r>
      <w:r w:rsidR="00C52343">
        <w:rPr>
          <w:b/>
          <w:color w:val="222222"/>
          <w:sz w:val="24"/>
          <w:szCs w:val="24"/>
          <w:highlight w:val="white"/>
        </w:rPr>
        <w:t>any other group of people</w:t>
      </w:r>
      <w:r w:rsidRPr="00C52343">
        <w:rPr>
          <w:b/>
          <w:color w:val="222222"/>
          <w:sz w:val="24"/>
          <w:szCs w:val="24"/>
          <w:highlight w:val="white"/>
        </w:rPr>
        <w:t>.</w:t>
      </w:r>
    </w:p>
    <w:p w14:paraId="6458D4CB" w14:textId="77777777" w:rsidR="006C5360" w:rsidRPr="009165FE" w:rsidRDefault="006C5360">
      <w:pPr>
        <w:rPr>
          <w:sz w:val="24"/>
          <w:szCs w:val="24"/>
        </w:rPr>
      </w:pPr>
    </w:p>
    <w:p w14:paraId="3EE85A25" w14:textId="77777777" w:rsidR="006C5360" w:rsidRPr="009165FE" w:rsidRDefault="000A21FF">
      <w:pPr>
        <w:rPr>
          <w:sz w:val="24"/>
          <w:szCs w:val="24"/>
        </w:rPr>
      </w:pPr>
      <w:r w:rsidRPr="009165FE">
        <w:rPr>
          <w:color w:val="222222"/>
          <w:sz w:val="24"/>
          <w:szCs w:val="24"/>
          <w:highlight w:val="white"/>
        </w:rPr>
        <w:t>True or false: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struggle in school and engage in risky behavior because of their gender or sexual orientation. </w:t>
      </w:r>
    </w:p>
    <w:p w14:paraId="72D71495" w14:textId="77777777" w:rsidR="006C5360" w:rsidRPr="009165FE" w:rsidRDefault="000A21FF">
      <w:pPr>
        <w:numPr>
          <w:ilvl w:val="0"/>
          <w:numId w:val="5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True,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are all risk-takers and bad at academics.</w:t>
      </w:r>
    </w:p>
    <w:p w14:paraId="403D7B7C" w14:textId="0F9BD5EC" w:rsidR="006C5360" w:rsidRPr="00C52343" w:rsidRDefault="000A21FF">
      <w:pPr>
        <w:numPr>
          <w:ilvl w:val="0"/>
          <w:numId w:val="51"/>
        </w:numPr>
        <w:ind w:hanging="360"/>
        <w:contextualSpacing/>
        <w:rPr>
          <w:b/>
          <w:color w:val="222222"/>
          <w:sz w:val="24"/>
          <w:szCs w:val="24"/>
          <w:highlight w:val="white"/>
        </w:rPr>
      </w:pPr>
      <w:r w:rsidRPr="00C52343">
        <w:rPr>
          <w:b/>
          <w:color w:val="222222"/>
          <w:sz w:val="24"/>
          <w:szCs w:val="24"/>
          <w:highlight w:val="white"/>
        </w:rPr>
        <w:t>False, LGBTQ</w:t>
      </w:r>
      <w:r w:rsidR="008150D9" w:rsidRPr="00C52343">
        <w:rPr>
          <w:b/>
          <w:color w:val="222222"/>
          <w:sz w:val="24"/>
          <w:szCs w:val="24"/>
          <w:highlight w:val="white"/>
        </w:rPr>
        <w:t>+</w:t>
      </w:r>
      <w:r w:rsidRPr="00C52343">
        <w:rPr>
          <w:b/>
          <w:color w:val="222222"/>
          <w:sz w:val="24"/>
          <w:szCs w:val="24"/>
          <w:highlight w:val="white"/>
        </w:rPr>
        <w:t xml:space="preserve"> students can face challenges in adolescence, but they may experience this because of unsupportive family, friends, or communities.</w:t>
      </w:r>
    </w:p>
    <w:p w14:paraId="11B7187F" w14:textId="77777777" w:rsidR="006C5360" w:rsidRPr="009165FE" w:rsidRDefault="000A21FF">
      <w:pPr>
        <w:numPr>
          <w:ilvl w:val="0"/>
          <w:numId w:val="5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False, no LGBTQ</w:t>
      </w:r>
      <w:r w:rsidR="008150D9">
        <w:rPr>
          <w:color w:val="222222"/>
          <w:sz w:val="24"/>
          <w:szCs w:val="24"/>
          <w:highlight w:val="white"/>
        </w:rPr>
        <w:t>+</w:t>
      </w:r>
      <w:r w:rsidRPr="009165FE">
        <w:rPr>
          <w:color w:val="222222"/>
          <w:sz w:val="24"/>
          <w:szCs w:val="24"/>
          <w:highlight w:val="white"/>
        </w:rPr>
        <w:t xml:space="preserve"> students struggle at school or engage in risky behavior.</w:t>
      </w:r>
    </w:p>
    <w:p w14:paraId="38336873" w14:textId="77777777" w:rsidR="006C5360" w:rsidRPr="009165FE" w:rsidRDefault="000A21FF">
      <w:pPr>
        <w:numPr>
          <w:ilvl w:val="0"/>
          <w:numId w:val="51"/>
        </w:numPr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None of the above.</w:t>
      </w:r>
    </w:p>
    <w:p w14:paraId="45F5A880" w14:textId="77777777" w:rsidR="00961C2B" w:rsidRDefault="00961C2B">
      <w:pPr>
        <w:rPr>
          <w:b/>
          <w:color w:val="222222"/>
          <w:sz w:val="24"/>
          <w:szCs w:val="24"/>
          <w:highlight w:val="white"/>
        </w:rPr>
      </w:pPr>
      <w:r>
        <w:rPr>
          <w:b/>
          <w:color w:val="222222"/>
          <w:sz w:val="24"/>
          <w:szCs w:val="24"/>
          <w:highlight w:val="white"/>
        </w:rPr>
        <w:br w:type="page"/>
      </w:r>
    </w:p>
    <w:p w14:paraId="25B4FE4F" w14:textId="620DC970" w:rsidR="006C5360" w:rsidRPr="00C52343" w:rsidRDefault="000A21FF">
      <w:pPr>
        <w:rPr>
          <w:b/>
          <w:sz w:val="24"/>
          <w:szCs w:val="24"/>
        </w:rPr>
      </w:pPr>
      <w:r w:rsidRPr="00C52343">
        <w:rPr>
          <w:b/>
          <w:color w:val="222222"/>
          <w:sz w:val="24"/>
          <w:szCs w:val="24"/>
          <w:highlight w:val="white"/>
        </w:rPr>
        <w:t>References</w:t>
      </w:r>
    </w:p>
    <w:p w14:paraId="467AE9F9" w14:textId="77777777" w:rsidR="006C5360" w:rsidRPr="009165FE" w:rsidRDefault="000A21FF">
      <w:pPr>
        <w:numPr>
          <w:ilvl w:val="0"/>
          <w:numId w:val="35"/>
        </w:numPr>
        <w:spacing w:line="480" w:lineRule="auto"/>
        <w:ind w:hanging="360"/>
        <w:contextualSpacing/>
        <w:rPr>
          <w:color w:val="222222"/>
          <w:sz w:val="24"/>
          <w:szCs w:val="24"/>
          <w:highlight w:val="white"/>
        </w:rPr>
      </w:pPr>
      <w:r w:rsidRPr="009165FE">
        <w:rPr>
          <w:color w:val="222222"/>
          <w:sz w:val="24"/>
          <w:szCs w:val="24"/>
          <w:highlight w:val="white"/>
        </w:rPr>
        <w:t>Kosciw, J.G., Greytak, E.A., Palmer, N.A, &amp; Boesen, M.J. (2014). The 2013 National School Climate Survey: The experiences of lesbian, gay, bisexual and transgender youth in our nation's schools. New York: GLSEN.</w:t>
      </w:r>
    </w:p>
    <w:p w14:paraId="746ECC12" w14:textId="39663714" w:rsidR="006C5360" w:rsidRPr="009165FE" w:rsidRDefault="000A21FF">
      <w:pPr>
        <w:numPr>
          <w:ilvl w:val="0"/>
          <w:numId w:val="35"/>
        </w:numPr>
        <w:spacing w:line="480" w:lineRule="auto"/>
        <w:ind w:hanging="360"/>
        <w:contextualSpacing/>
        <w:rPr>
          <w:color w:val="222222"/>
          <w:sz w:val="24"/>
          <w:szCs w:val="24"/>
        </w:rPr>
      </w:pPr>
      <w:r w:rsidRPr="009165FE">
        <w:rPr>
          <w:color w:val="222222"/>
          <w:sz w:val="24"/>
          <w:szCs w:val="24"/>
        </w:rPr>
        <w:t xml:space="preserve">Phillips, Amber. "The </w:t>
      </w:r>
      <w:r w:rsidR="008150D9">
        <w:rPr>
          <w:color w:val="222222"/>
          <w:sz w:val="24"/>
          <w:szCs w:val="24"/>
        </w:rPr>
        <w:t>f</w:t>
      </w:r>
      <w:r w:rsidRPr="009165FE">
        <w:rPr>
          <w:color w:val="222222"/>
          <w:sz w:val="24"/>
          <w:szCs w:val="24"/>
        </w:rPr>
        <w:t xml:space="preserve">irst </w:t>
      </w:r>
      <w:r w:rsidR="008150D9">
        <w:rPr>
          <w:color w:val="222222"/>
          <w:sz w:val="24"/>
          <w:szCs w:val="24"/>
        </w:rPr>
        <w:t>m</w:t>
      </w:r>
      <w:r w:rsidRPr="009165FE">
        <w:rPr>
          <w:color w:val="222222"/>
          <w:sz w:val="24"/>
          <w:szCs w:val="24"/>
        </w:rPr>
        <w:t xml:space="preserve">ajor </w:t>
      </w:r>
      <w:r w:rsidR="008150D9">
        <w:rPr>
          <w:color w:val="222222"/>
          <w:sz w:val="24"/>
          <w:szCs w:val="24"/>
        </w:rPr>
        <w:t>p</w:t>
      </w:r>
      <w:r w:rsidRPr="009165FE">
        <w:rPr>
          <w:color w:val="222222"/>
          <w:sz w:val="24"/>
          <w:szCs w:val="24"/>
        </w:rPr>
        <w:t xml:space="preserve">oll on ‘bathroom </w:t>
      </w:r>
      <w:del w:id="1" w:author="Gina Desiderio" w:date="2017-01-11T15:56:00Z">
        <w:r w:rsidRPr="009165FE" w:rsidDel="00195E8E">
          <w:rPr>
            <w:color w:val="222222"/>
            <w:sz w:val="24"/>
            <w:szCs w:val="24"/>
          </w:rPr>
          <w:delText>B</w:delText>
        </w:r>
      </w:del>
      <w:ins w:id="2" w:author="Gina Desiderio" w:date="2017-01-11T15:56:00Z">
        <w:r w:rsidR="00195E8E">
          <w:rPr>
            <w:color w:val="222222"/>
            <w:sz w:val="24"/>
            <w:szCs w:val="24"/>
          </w:rPr>
          <w:t>b</w:t>
        </w:r>
      </w:ins>
      <w:r w:rsidRPr="009165FE">
        <w:rPr>
          <w:color w:val="222222"/>
          <w:sz w:val="24"/>
          <w:szCs w:val="24"/>
        </w:rPr>
        <w:t xml:space="preserve">ills’ </w:t>
      </w:r>
      <w:ins w:id="3" w:author="Gina Desiderio" w:date="2017-01-11T15:56:00Z">
        <w:r w:rsidR="00195E8E">
          <w:rPr>
            <w:color w:val="222222"/>
            <w:sz w:val="24"/>
            <w:szCs w:val="24"/>
          </w:rPr>
          <w:t>i</w:t>
        </w:r>
      </w:ins>
      <w:del w:id="4" w:author="Gina Desiderio" w:date="2017-01-11T15:56:00Z">
        <w:r w:rsidRPr="009165FE" w:rsidDel="00195E8E">
          <w:rPr>
            <w:color w:val="222222"/>
            <w:sz w:val="24"/>
            <w:szCs w:val="24"/>
          </w:rPr>
          <w:delText>I</w:delText>
        </w:r>
      </w:del>
      <w:r w:rsidRPr="009165FE">
        <w:rPr>
          <w:color w:val="222222"/>
          <w:sz w:val="24"/>
          <w:szCs w:val="24"/>
        </w:rPr>
        <w:t xml:space="preserve">s </w:t>
      </w:r>
      <w:r w:rsidR="008150D9">
        <w:rPr>
          <w:color w:val="222222"/>
          <w:sz w:val="24"/>
          <w:szCs w:val="24"/>
        </w:rPr>
        <w:t>g</w:t>
      </w:r>
      <w:r w:rsidRPr="009165FE">
        <w:rPr>
          <w:color w:val="222222"/>
          <w:sz w:val="24"/>
          <w:szCs w:val="24"/>
        </w:rPr>
        <w:t xml:space="preserve">ood </w:t>
      </w:r>
      <w:r w:rsidR="008150D9">
        <w:rPr>
          <w:color w:val="222222"/>
          <w:sz w:val="24"/>
          <w:szCs w:val="24"/>
        </w:rPr>
        <w:t>n</w:t>
      </w:r>
      <w:r w:rsidRPr="009165FE">
        <w:rPr>
          <w:color w:val="222222"/>
          <w:sz w:val="24"/>
          <w:szCs w:val="24"/>
        </w:rPr>
        <w:t xml:space="preserve">ews for </w:t>
      </w:r>
      <w:r w:rsidR="008150D9">
        <w:rPr>
          <w:color w:val="222222"/>
          <w:sz w:val="24"/>
          <w:szCs w:val="24"/>
        </w:rPr>
        <w:t>t</w:t>
      </w:r>
      <w:r w:rsidRPr="009165FE">
        <w:rPr>
          <w:color w:val="222222"/>
          <w:sz w:val="24"/>
          <w:szCs w:val="24"/>
        </w:rPr>
        <w:t xml:space="preserve">ransgender </w:t>
      </w:r>
      <w:r w:rsidR="008150D9">
        <w:rPr>
          <w:color w:val="222222"/>
          <w:sz w:val="24"/>
          <w:szCs w:val="24"/>
        </w:rPr>
        <w:t>a</w:t>
      </w:r>
      <w:r w:rsidRPr="009165FE">
        <w:rPr>
          <w:color w:val="222222"/>
          <w:sz w:val="24"/>
          <w:szCs w:val="24"/>
        </w:rPr>
        <w:t xml:space="preserve">dvocates." </w:t>
      </w:r>
      <w:r w:rsidRPr="009165FE">
        <w:rPr>
          <w:i/>
          <w:color w:val="222222"/>
          <w:sz w:val="24"/>
          <w:szCs w:val="24"/>
        </w:rPr>
        <w:t>Washington Post</w:t>
      </w:r>
      <w:r w:rsidRPr="009165FE">
        <w:rPr>
          <w:color w:val="222222"/>
          <w:sz w:val="24"/>
          <w:szCs w:val="24"/>
        </w:rPr>
        <w:t>. The Washington Post, 10 May 2016. Web. 18 July 2016.</w:t>
      </w:r>
    </w:p>
    <w:p w14:paraId="5997CDD7" w14:textId="6BC28BA4" w:rsidR="006C5360" w:rsidRPr="009165FE" w:rsidRDefault="000A21FF">
      <w:pPr>
        <w:numPr>
          <w:ilvl w:val="0"/>
          <w:numId w:val="35"/>
        </w:numPr>
        <w:spacing w:line="480" w:lineRule="auto"/>
        <w:ind w:hanging="360"/>
        <w:contextualSpacing/>
        <w:rPr>
          <w:color w:val="222222"/>
          <w:sz w:val="24"/>
          <w:szCs w:val="24"/>
        </w:rPr>
      </w:pPr>
      <w:r w:rsidRPr="009165FE">
        <w:rPr>
          <w:color w:val="222222"/>
          <w:sz w:val="24"/>
          <w:szCs w:val="24"/>
        </w:rPr>
        <w:t xml:space="preserve">Klein, Rebecca. "Why </w:t>
      </w:r>
      <w:r w:rsidR="008150D9">
        <w:rPr>
          <w:color w:val="222222"/>
          <w:sz w:val="24"/>
          <w:szCs w:val="24"/>
        </w:rPr>
        <w:t>s</w:t>
      </w:r>
      <w:r w:rsidRPr="009165FE">
        <w:rPr>
          <w:color w:val="222222"/>
          <w:sz w:val="24"/>
          <w:szCs w:val="24"/>
        </w:rPr>
        <w:t xml:space="preserve">chools </w:t>
      </w:r>
      <w:r w:rsidR="008150D9">
        <w:rPr>
          <w:color w:val="222222"/>
          <w:sz w:val="24"/>
          <w:szCs w:val="24"/>
        </w:rPr>
        <w:t>n</w:t>
      </w:r>
      <w:r w:rsidRPr="009165FE">
        <w:rPr>
          <w:color w:val="222222"/>
          <w:sz w:val="24"/>
          <w:szCs w:val="24"/>
        </w:rPr>
        <w:t xml:space="preserve">eed to </w:t>
      </w:r>
      <w:r w:rsidR="008150D9">
        <w:rPr>
          <w:color w:val="222222"/>
          <w:sz w:val="24"/>
          <w:szCs w:val="24"/>
        </w:rPr>
        <w:t>l</w:t>
      </w:r>
      <w:r w:rsidRPr="009165FE">
        <w:rPr>
          <w:color w:val="222222"/>
          <w:sz w:val="24"/>
          <w:szCs w:val="24"/>
        </w:rPr>
        <w:t xml:space="preserve">earn </w:t>
      </w:r>
      <w:r w:rsidR="008150D9">
        <w:rPr>
          <w:color w:val="222222"/>
          <w:sz w:val="24"/>
          <w:szCs w:val="24"/>
        </w:rPr>
        <w:t>m</w:t>
      </w:r>
      <w:r w:rsidRPr="009165FE">
        <w:rPr>
          <w:color w:val="222222"/>
          <w:sz w:val="24"/>
          <w:szCs w:val="24"/>
        </w:rPr>
        <w:t xml:space="preserve">ore </w:t>
      </w:r>
      <w:r w:rsidR="008150D9">
        <w:rPr>
          <w:color w:val="222222"/>
          <w:sz w:val="24"/>
          <w:szCs w:val="24"/>
        </w:rPr>
        <w:t>a</w:t>
      </w:r>
      <w:r w:rsidRPr="009165FE">
        <w:rPr>
          <w:color w:val="222222"/>
          <w:sz w:val="24"/>
          <w:szCs w:val="24"/>
        </w:rPr>
        <w:t xml:space="preserve">bout </w:t>
      </w:r>
      <w:r w:rsidR="008150D9">
        <w:rPr>
          <w:color w:val="222222"/>
          <w:sz w:val="24"/>
          <w:szCs w:val="24"/>
        </w:rPr>
        <w:t>t</w:t>
      </w:r>
      <w:r w:rsidRPr="009165FE">
        <w:rPr>
          <w:color w:val="222222"/>
          <w:sz w:val="24"/>
          <w:szCs w:val="24"/>
        </w:rPr>
        <w:t xml:space="preserve">heir </w:t>
      </w:r>
      <w:r w:rsidR="008150D9">
        <w:rPr>
          <w:color w:val="222222"/>
          <w:sz w:val="24"/>
          <w:szCs w:val="24"/>
        </w:rPr>
        <w:t>s</w:t>
      </w:r>
      <w:r w:rsidRPr="009165FE">
        <w:rPr>
          <w:color w:val="222222"/>
          <w:sz w:val="24"/>
          <w:szCs w:val="24"/>
        </w:rPr>
        <w:t xml:space="preserve">tudents' </w:t>
      </w:r>
      <w:r w:rsidR="008150D9">
        <w:rPr>
          <w:color w:val="222222"/>
          <w:sz w:val="24"/>
          <w:szCs w:val="24"/>
        </w:rPr>
        <w:t>s</w:t>
      </w:r>
      <w:r w:rsidRPr="009165FE">
        <w:rPr>
          <w:color w:val="222222"/>
          <w:sz w:val="24"/>
          <w:szCs w:val="24"/>
        </w:rPr>
        <w:t xml:space="preserve">exual </w:t>
      </w:r>
      <w:r w:rsidR="008150D9">
        <w:rPr>
          <w:color w:val="222222"/>
          <w:sz w:val="24"/>
          <w:szCs w:val="24"/>
        </w:rPr>
        <w:t>i</w:t>
      </w:r>
      <w:r w:rsidRPr="009165FE">
        <w:rPr>
          <w:color w:val="222222"/>
          <w:sz w:val="24"/>
          <w:szCs w:val="24"/>
        </w:rPr>
        <w:t xml:space="preserve">dentities." </w:t>
      </w:r>
      <w:r w:rsidRPr="009165FE">
        <w:rPr>
          <w:i/>
          <w:color w:val="222222"/>
          <w:sz w:val="24"/>
          <w:szCs w:val="24"/>
        </w:rPr>
        <w:t>Huffington Post</w:t>
      </w:r>
      <w:r w:rsidRPr="009165FE">
        <w:rPr>
          <w:color w:val="222222"/>
          <w:sz w:val="24"/>
          <w:szCs w:val="24"/>
        </w:rPr>
        <w:t xml:space="preserve">. The Huffington Post, 18 Mar. 2016. Web. 18 July 2016. </w:t>
      </w:r>
    </w:p>
    <w:p w14:paraId="2FC0A253" w14:textId="77777777" w:rsidR="006C5360" w:rsidRPr="009165FE" w:rsidRDefault="000A21FF">
      <w:pPr>
        <w:numPr>
          <w:ilvl w:val="0"/>
          <w:numId w:val="35"/>
        </w:numPr>
        <w:spacing w:line="480" w:lineRule="auto"/>
        <w:ind w:hanging="360"/>
        <w:contextualSpacing/>
        <w:rPr>
          <w:color w:val="222222"/>
          <w:sz w:val="24"/>
          <w:szCs w:val="24"/>
        </w:rPr>
      </w:pPr>
      <w:r w:rsidRPr="009165FE">
        <w:rPr>
          <w:color w:val="222222"/>
          <w:sz w:val="24"/>
          <w:szCs w:val="24"/>
        </w:rPr>
        <w:t xml:space="preserve">Kosciw, J. G., </w:t>
      </w:r>
      <w:proofErr w:type="spellStart"/>
      <w:r w:rsidRPr="009165FE">
        <w:rPr>
          <w:color w:val="222222"/>
          <w:sz w:val="24"/>
          <w:szCs w:val="24"/>
        </w:rPr>
        <w:t>Greytak</w:t>
      </w:r>
      <w:proofErr w:type="spellEnd"/>
      <w:r w:rsidRPr="009165FE">
        <w:rPr>
          <w:color w:val="222222"/>
          <w:sz w:val="24"/>
          <w:szCs w:val="24"/>
        </w:rPr>
        <w:t xml:space="preserve">, E. A., Diaz, E. M., and </w:t>
      </w:r>
      <w:proofErr w:type="spellStart"/>
      <w:r w:rsidRPr="009165FE">
        <w:rPr>
          <w:color w:val="222222"/>
          <w:sz w:val="24"/>
          <w:szCs w:val="24"/>
        </w:rPr>
        <w:t>Bartkiewicz</w:t>
      </w:r>
      <w:proofErr w:type="spellEnd"/>
      <w:r w:rsidRPr="009165FE">
        <w:rPr>
          <w:color w:val="222222"/>
          <w:sz w:val="24"/>
          <w:szCs w:val="24"/>
        </w:rPr>
        <w:t xml:space="preserve">, M. J. (2010). The 2009 National School Climate Survey: The experiences of lesbian, gay, bisexual and transgender youth in our nation’s schools. New York: GLSEN. </w:t>
      </w:r>
    </w:p>
    <w:p w14:paraId="0C200F3D" w14:textId="3AF18C9E" w:rsidR="006C5360" w:rsidRPr="009165FE" w:rsidRDefault="000A21FF">
      <w:pPr>
        <w:numPr>
          <w:ilvl w:val="0"/>
          <w:numId w:val="35"/>
        </w:numPr>
        <w:spacing w:line="480" w:lineRule="auto"/>
        <w:ind w:hanging="360"/>
        <w:contextualSpacing/>
        <w:rPr>
          <w:color w:val="222222"/>
          <w:sz w:val="24"/>
          <w:szCs w:val="24"/>
        </w:rPr>
      </w:pPr>
      <w:proofErr w:type="spellStart"/>
      <w:r w:rsidRPr="009165FE">
        <w:rPr>
          <w:color w:val="222222"/>
          <w:sz w:val="24"/>
          <w:szCs w:val="24"/>
        </w:rPr>
        <w:t>Greytak</w:t>
      </w:r>
      <w:proofErr w:type="spellEnd"/>
      <w:r w:rsidRPr="009165FE">
        <w:rPr>
          <w:color w:val="222222"/>
          <w:sz w:val="24"/>
          <w:szCs w:val="24"/>
        </w:rPr>
        <w:t>, Emily. "Including LGBT-</w:t>
      </w:r>
      <w:r w:rsidR="008150D9">
        <w:rPr>
          <w:color w:val="222222"/>
          <w:sz w:val="24"/>
          <w:szCs w:val="24"/>
        </w:rPr>
        <w:t>c</w:t>
      </w:r>
      <w:r w:rsidRPr="009165FE">
        <w:rPr>
          <w:color w:val="222222"/>
          <w:sz w:val="24"/>
          <w:szCs w:val="24"/>
        </w:rPr>
        <w:t xml:space="preserve">ontent in </w:t>
      </w:r>
      <w:r w:rsidR="008150D9">
        <w:rPr>
          <w:color w:val="222222"/>
          <w:sz w:val="24"/>
          <w:szCs w:val="24"/>
        </w:rPr>
        <w:t>s</w:t>
      </w:r>
      <w:r w:rsidRPr="009165FE">
        <w:rPr>
          <w:color w:val="222222"/>
          <w:sz w:val="24"/>
          <w:szCs w:val="24"/>
        </w:rPr>
        <w:t xml:space="preserve">ex </w:t>
      </w:r>
      <w:r w:rsidR="008150D9">
        <w:rPr>
          <w:color w:val="222222"/>
          <w:sz w:val="24"/>
          <w:szCs w:val="24"/>
        </w:rPr>
        <w:t>e</w:t>
      </w:r>
      <w:r w:rsidRPr="009165FE">
        <w:rPr>
          <w:color w:val="222222"/>
          <w:sz w:val="24"/>
          <w:szCs w:val="24"/>
        </w:rPr>
        <w:t xml:space="preserve">ducation: Four </w:t>
      </w:r>
      <w:r w:rsidR="00237134">
        <w:rPr>
          <w:color w:val="222222"/>
          <w:sz w:val="24"/>
          <w:szCs w:val="24"/>
        </w:rPr>
        <w:t>w</w:t>
      </w:r>
      <w:r w:rsidRPr="009165FE">
        <w:rPr>
          <w:color w:val="222222"/>
          <w:sz w:val="24"/>
          <w:szCs w:val="24"/>
        </w:rPr>
        <w:t xml:space="preserve">rong </w:t>
      </w:r>
      <w:r w:rsidR="008150D9">
        <w:rPr>
          <w:color w:val="222222"/>
          <w:sz w:val="24"/>
          <w:szCs w:val="24"/>
        </w:rPr>
        <w:t>w</w:t>
      </w:r>
      <w:r w:rsidRPr="009165FE">
        <w:rPr>
          <w:color w:val="222222"/>
          <w:sz w:val="24"/>
          <w:szCs w:val="24"/>
        </w:rPr>
        <w:t xml:space="preserve">ays (and </w:t>
      </w:r>
      <w:r w:rsidR="008150D9">
        <w:rPr>
          <w:color w:val="222222"/>
          <w:sz w:val="24"/>
          <w:szCs w:val="24"/>
        </w:rPr>
        <w:t>o</w:t>
      </w:r>
      <w:r w:rsidRPr="009165FE">
        <w:rPr>
          <w:color w:val="222222"/>
          <w:sz w:val="24"/>
          <w:szCs w:val="24"/>
        </w:rPr>
        <w:t xml:space="preserve">ne </w:t>
      </w:r>
      <w:r w:rsidR="008150D9">
        <w:rPr>
          <w:color w:val="222222"/>
          <w:sz w:val="24"/>
          <w:szCs w:val="24"/>
        </w:rPr>
        <w:t>r</w:t>
      </w:r>
      <w:r w:rsidRPr="009165FE">
        <w:rPr>
          <w:color w:val="222222"/>
          <w:sz w:val="24"/>
          <w:szCs w:val="24"/>
        </w:rPr>
        <w:t xml:space="preserve">ight </w:t>
      </w:r>
      <w:r w:rsidR="008150D9">
        <w:rPr>
          <w:color w:val="222222"/>
          <w:sz w:val="24"/>
          <w:szCs w:val="24"/>
        </w:rPr>
        <w:t>o</w:t>
      </w:r>
      <w:r w:rsidRPr="009165FE">
        <w:rPr>
          <w:color w:val="222222"/>
          <w:sz w:val="24"/>
          <w:szCs w:val="24"/>
        </w:rPr>
        <w:t xml:space="preserve">ne)." </w:t>
      </w:r>
      <w:r w:rsidRPr="009165FE">
        <w:rPr>
          <w:i/>
          <w:color w:val="222222"/>
          <w:sz w:val="24"/>
          <w:szCs w:val="24"/>
        </w:rPr>
        <w:t>GLSEN</w:t>
      </w:r>
      <w:r w:rsidRPr="009165FE">
        <w:rPr>
          <w:color w:val="222222"/>
          <w:sz w:val="24"/>
          <w:szCs w:val="24"/>
        </w:rPr>
        <w:t xml:space="preserve">. GLSEN, 23 Oct. 2013. Web. 18 July 2016. </w:t>
      </w:r>
    </w:p>
    <w:p w14:paraId="44F55CC5" w14:textId="215BC4BF" w:rsidR="006C5360" w:rsidRPr="009165FE" w:rsidRDefault="000A21FF" w:rsidP="00C52343">
      <w:pPr>
        <w:numPr>
          <w:ilvl w:val="0"/>
          <w:numId w:val="35"/>
        </w:numPr>
        <w:spacing w:before="80" w:line="480" w:lineRule="auto"/>
        <w:ind w:hanging="360"/>
        <w:contextualSpacing/>
        <w:rPr>
          <w:color w:val="222222"/>
          <w:sz w:val="24"/>
          <w:szCs w:val="24"/>
        </w:rPr>
      </w:pPr>
      <w:r w:rsidRPr="00C52343">
        <w:rPr>
          <w:color w:val="222222"/>
          <w:sz w:val="24"/>
          <w:szCs w:val="24"/>
        </w:rPr>
        <w:t>PFLAG NYC</w:t>
      </w:r>
      <w:ins w:id="5" w:author="Gina Desiderio" w:date="2017-01-11T15:56:00Z">
        <w:r w:rsidR="00195E8E">
          <w:rPr>
            <w:color w:val="222222"/>
            <w:sz w:val="24"/>
            <w:szCs w:val="24"/>
          </w:rPr>
          <w:t>.</w:t>
        </w:r>
      </w:ins>
      <w:bookmarkStart w:id="6" w:name="_GoBack"/>
      <w:bookmarkEnd w:id="6"/>
      <w:del w:id="7" w:author="Gina Desiderio" w:date="2017-01-11T15:56:00Z">
        <w:r w:rsidRPr="00C52343" w:rsidDel="00195E8E">
          <w:rPr>
            <w:color w:val="222222"/>
            <w:sz w:val="24"/>
            <w:szCs w:val="24"/>
          </w:rPr>
          <w:delText xml:space="preserve"> -</w:delText>
        </w:r>
      </w:del>
      <w:r w:rsidRPr="00C52343">
        <w:rPr>
          <w:color w:val="222222"/>
          <w:sz w:val="24"/>
          <w:szCs w:val="24"/>
        </w:rPr>
        <w:t xml:space="preserve"> </w:t>
      </w:r>
      <w:r w:rsidR="008150D9" w:rsidRPr="00C52343">
        <w:rPr>
          <w:color w:val="222222"/>
          <w:sz w:val="24"/>
          <w:szCs w:val="24"/>
        </w:rPr>
        <w:t xml:space="preserve">Statistics you should know about </w:t>
      </w:r>
      <w:r w:rsidR="00C52343">
        <w:rPr>
          <w:color w:val="222222"/>
          <w:sz w:val="24"/>
          <w:szCs w:val="24"/>
        </w:rPr>
        <w:t>g</w:t>
      </w:r>
      <w:r w:rsidR="008150D9" w:rsidRPr="00C52343">
        <w:rPr>
          <w:color w:val="222222"/>
          <w:sz w:val="24"/>
          <w:szCs w:val="24"/>
        </w:rPr>
        <w:t xml:space="preserve">ay &amp; transgender </w:t>
      </w:r>
      <w:r w:rsidR="008150D9" w:rsidRPr="00237134">
        <w:rPr>
          <w:color w:val="222222"/>
          <w:sz w:val="24"/>
          <w:szCs w:val="24"/>
        </w:rPr>
        <w:t>s</w:t>
      </w:r>
      <w:r w:rsidR="008150D9" w:rsidRPr="00C52343">
        <w:rPr>
          <w:color w:val="222222"/>
          <w:sz w:val="24"/>
          <w:szCs w:val="24"/>
        </w:rPr>
        <w:t>tudents</w:t>
      </w:r>
      <w:r w:rsidRPr="008150D9">
        <w:rPr>
          <w:color w:val="222222"/>
          <w:sz w:val="24"/>
          <w:szCs w:val="24"/>
        </w:rPr>
        <w:t xml:space="preserve">. </w:t>
      </w:r>
      <w:r w:rsidR="00237134">
        <w:rPr>
          <w:color w:val="222222"/>
          <w:sz w:val="24"/>
          <w:szCs w:val="24"/>
        </w:rPr>
        <w:t>(</w:t>
      </w:r>
      <w:r w:rsidR="00C52343">
        <w:rPr>
          <w:color w:val="222222"/>
          <w:sz w:val="24"/>
          <w:szCs w:val="24"/>
        </w:rPr>
        <w:t xml:space="preserve">2016, July 18). Retrieved from </w:t>
      </w:r>
      <w:r w:rsidR="00C52343" w:rsidRPr="00C52343">
        <w:rPr>
          <w:color w:val="222222"/>
          <w:sz w:val="24"/>
          <w:szCs w:val="24"/>
        </w:rPr>
        <w:t>http://www.pflagnyc.org/safeschools/statistics</w:t>
      </w:r>
      <w:r w:rsidR="00C52343">
        <w:rPr>
          <w:color w:val="222222"/>
          <w:sz w:val="24"/>
          <w:szCs w:val="24"/>
        </w:rPr>
        <w:t xml:space="preserve"> </w:t>
      </w:r>
    </w:p>
    <w:p w14:paraId="1569112C" w14:textId="5643028B" w:rsidR="006C5360" w:rsidRPr="00C52343" w:rsidRDefault="000A21FF" w:rsidP="00C52343">
      <w:pPr>
        <w:numPr>
          <w:ilvl w:val="0"/>
          <w:numId w:val="35"/>
        </w:numPr>
        <w:spacing w:before="80" w:line="480" w:lineRule="auto"/>
        <w:ind w:hanging="360"/>
        <w:contextualSpacing/>
        <w:rPr>
          <w:color w:val="222222"/>
          <w:sz w:val="24"/>
          <w:szCs w:val="24"/>
        </w:rPr>
      </w:pPr>
      <w:r w:rsidRPr="009165FE">
        <w:rPr>
          <w:color w:val="222222"/>
          <w:sz w:val="24"/>
          <w:szCs w:val="24"/>
        </w:rPr>
        <w:t xml:space="preserve">"View and Share Statistics." </w:t>
      </w:r>
      <w:r w:rsidRPr="009165FE">
        <w:rPr>
          <w:i/>
          <w:color w:val="222222"/>
          <w:sz w:val="24"/>
          <w:szCs w:val="24"/>
        </w:rPr>
        <w:t>Human Rights Campaign</w:t>
      </w:r>
      <w:r w:rsidRPr="009165FE">
        <w:rPr>
          <w:color w:val="222222"/>
          <w:sz w:val="24"/>
          <w:szCs w:val="24"/>
        </w:rPr>
        <w:t xml:space="preserve">. Human Rights Campaign, </w:t>
      </w:r>
      <w:proofErr w:type="spellStart"/>
      <w:r w:rsidRPr="009165FE">
        <w:rPr>
          <w:color w:val="222222"/>
          <w:sz w:val="24"/>
          <w:szCs w:val="24"/>
        </w:rPr>
        <w:t>n.d.</w:t>
      </w:r>
      <w:proofErr w:type="spellEnd"/>
      <w:r w:rsidRPr="009165FE">
        <w:rPr>
          <w:color w:val="222222"/>
          <w:sz w:val="24"/>
          <w:szCs w:val="24"/>
        </w:rPr>
        <w:t xml:space="preserve"> Web. 18 July 2016.</w:t>
      </w:r>
    </w:p>
    <w:p w14:paraId="7AC47802" w14:textId="77777777" w:rsidR="006C5360" w:rsidRPr="009165FE" w:rsidRDefault="006C5360">
      <w:pPr>
        <w:rPr>
          <w:sz w:val="24"/>
          <w:szCs w:val="24"/>
        </w:rPr>
      </w:pPr>
    </w:p>
    <w:p w14:paraId="429F42CF" w14:textId="77777777" w:rsidR="006C5360" w:rsidRPr="009165FE" w:rsidRDefault="006C5360">
      <w:pPr>
        <w:rPr>
          <w:sz w:val="24"/>
          <w:szCs w:val="24"/>
        </w:rPr>
      </w:pPr>
    </w:p>
    <w:sectPr w:rsidR="006C5360" w:rsidRPr="009165F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91273"/>
    <w:multiLevelType w:val="multilevel"/>
    <w:tmpl w:val="F5C424E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60636DB"/>
    <w:multiLevelType w:val="multilevel"/>
    <w:tmpl w:val="5F12967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7CB1873"/>
    <w:multiLevelType w:val="multilevel"/>
    <w:tmpl w:val="5F5EF6B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86077BA"/>
    <w:multiLevelType w:val="multilevel"/>
    <w:tmpl w:val="EC7854E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0F420437"/>
    <w:multiLevelType w:val="multilevel"/>
    <w:tmpl w:val="AF2CC32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FB66D40"/>
    <w:multiLevelType w:val="multilevel"/>
    <w:tmpl w:val="DD1AD0C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13AD7E09"/>
    <w:multiLevelType w:val="multilevel"/>
    <w:tmpl w:val="F00A441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15EB0F0C"/>
    <w:multiLevelType w:val="multilevel"/>
    <w:tmpl w:val="0354F57A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169452AA"/>
    <w:multiLevelType w:val="multilevel"/>
    <w:tmpl w:val="27B8133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1CA35A57"/>
    <w:multiLevelType w:val="multilevel"/>
    <w:tmpl w:val="07187BB6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1D4474D6"/>
    <w:multiLevelType w:val="multilevel"/>
    <w:tmpl w:val="F50C775C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237C0141"/>
    <w:multiLevelType w:val="multilevel"/>
    <w:tmpl w:val="B360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7B10C5"/>
    <w:multiLevelType w:val="multilevel"/>
    <w:tmpl w:val="279250CA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27F236A9"/>
    <w:multiLevelType w:val="multilevel"/>
    <w:tmpl w:val="551A431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8B1382B"/>
    <w:multiLevelType w:val="multilevel"/>
    <w:tmpl w:val="29C266A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2938036E"/>
    <w:multiLevelType w:val="multilevel"/>
    <w:tmpl w:val="6504EA3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6" w15:restartNumberingAfterBreak="0">
    <w:nsid w:val="297F2CCD"/>
    <w:multiLevelType w:val="multilevel"/>
    <w:tmpl w:val="C9FC864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2A1A5C20"/>
    <w:multiLevelType w:val="multilevel"/>
    <w:tmpl w:val="FF96E96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8" w15:restartNumberingAfterBreak="0">
    <w:nsid w:val="2ADE5458"/>
    <w:multiLevelType w:val="multilevel"/>
    <w:tmpl w:val="FA16A1CC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2E2B64E5"/>
    <w:multiLevelType w:val="multilevel"/>
    <w:tmpl w:val="FA9845EA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0" w15:restartNumberingAfterBreak="0">
    <w:nsid w:val="374A4090"/>
    <w:multiLevelType w:val="multilevel"/>
    <w:tmpl w:val="4BE2858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3808569A"/>
    <w:multiLevelType w:val="multilevel"/>
    <w:tmpl w:val="0E08B8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2" w15:restartNumberingAfterBreak="0">
    <w:nsid w:val="38554512"/>
    <w:multiLevelType w:val="multilevel"/>
    <w:tmpl w:val="0786E75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3" w15:restartNumberingAfterBreak="0">
    <w:nsid w:val="3A852CFE"/>
    <w:multiLevelType w:val="multilevel"/>
    <w:tmpl w:val="92EE381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4" w15:restartNumberingAfterBreak="0">
    <w:nsid w:val="3E3F415D"/>
    <w:multiLevelType w:val="multilevel"/>
    <w:tmpl w:val="9C4235C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5" w15:restartNumberingAfterBreak="0">
    <w:nsid w:val="3F7B7FEC"/>
    <w:multiLevelType w:val="multilevel"/>
    <w:tmpl w:val="A684A48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6" w15:restartNumberingAfterBreak="0">
    <w:nsid w:val="41CA2BDF"/>
    <w:multiLevelType w:val="multilevel"/>
    <w:tmpl w:val="A292339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7" w15:restartNumberingAfterBreak="0">
    <w:nsid w:val="428C2B44"/>
    <w:multiLevelType w:val="multilevel"/>
    <w:tmpl w:val="245C3F2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8" w15:restartNumberingAfterBreak="0">
    <w:nsid w:val="482F764A"/>
    <w:multiLevelType w:val="multilevel"/>
    <w:tmpl w:val="8BE0932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9" w15:restartNumberingAfterBreak="0">
    <w:nsid w:val="498D6393"/>
    <w:multiLevelType w:val="multilevel"/>
    <w:tmpl w:val="8BFCD06A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4E1F49F3"/>
    <w:multiLevelType w:val="multilevel"/>
    <w:tmpl w:val="5882E5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E30462F"/>
    <w:multiLevelType w:val="multilevel"/>
    <w:tmpl w:val="8CCCF71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2" w15:restartNumberingAfterBreak="0">
    <w:nsid w:val="53E24206"/>
    <w:multiLevelType w:val="multilevel"/>
    <w:tmpl w:val="62D603F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3" w15:restartNumberingAfterBreak="0">
    <w:nsid w:val="53E53D24"/>
    <w:multiLevelType w:val="multilevel"/>
    <w:tmpl w:val="ABCA132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4" w15:restartNumberingAfterBreak="0">
    <w:nsid w:val="55560673"/>
    <w:multiLevelType w:val="multilevel"/>
    <w:tmpl w:val="4A24C30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5" w15:restartNumberingAfterBreak="0">
    <w:nsid w:val="557F3199"/>
    <w:multiLevelType w:val="multilevel"/>
    <w:tmpl w:val="EF2E55B6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6" w15:restartNumberingAfterBreak="0">
    <w:nsid w:val="569612CE"/>
    <w:multiLevelType w:val="multilevel"/>
    <w:tmpl w:val="1D6CF86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7" w15:restartNumberingAfterBreak="0">
    <w:nsid w:val="56B94661"/>
    <w:multiLevelType w:val="multilevel"/>
    <w:tmpl w:val="57105EE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8" w15:restartNumberingAfterBreak="0">
    <w:nsid w:val="60F02998"/>
    <w:multiLevelType w:val="multilevel"/>
    <w:tmpl w:val="D026F8F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9" w15:restartNumberingAfterBreak="0">
    <w:nsid w:val="65925094"/>
    <w:multiLevelType w:val="multilevel"/>
    <w:tmpl w:val="15C0E53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0" w15:restartNumberingAfterBreak="0">
    <w:nsid w:val="66DB3960"/>
    <w:multiLevelType w:val="multilevel"/>
    <w:tmpl w:val="9F8A126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1" w15:restartNumberingAfterBreak="0">
    <w:nsid w:val="6D4E16E5"/>
    <w:multiLevelType w:val="multilevel"/>
    <w:tmpl w:val="276A908A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2" w15:restartNumberingAfterBreak="0">
    <w:nsid w:val="70DD0E1D"/>
    <w:multiLevelType w:val="multilevel"/>
    <w:tmpl w:val="4FF2536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3" w15:restartNumberingAfterBreak="0">
    <w:nsid w:val="719B0D42"/>
    <w:multiLevelType w:val="multilevel"/>
    <w:tmpl w:val="C38EB2F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4" w15:restartNumberingAfterBreak="0">
    <w:nsid w:val="73FD79D6"/>
    <w:multiLevelType w:val="multilevel"/>
    <w:tmpl w:val="C2CCB82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5" w15:restartNumberingAfterBreak="0">
    <w:nsid w:val="7451128F"/>
    <w:multiLevelType w:val="multilevel"/>
    <w:tmpl w:val="78A2699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6" w15:restartNumberingAfterBreak="0">
    <w:nsid w:val="74F354CF"/>
    <w:multiLevelType w:val="multilevel"/>
    <w:tmpl w:val="9158800C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7" w15:restartNumberingAfterBreak="0">
    <w:nsid w:val="768C2A9A"/>
    <w:multiLevelType w:val="multilevel"/>
    <w:tmpl w:val="03E239C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8" w15:restartNumberingAfterBreak="0">
    <w:nsid w:val="76B72DF1"/>
    <w:multiLevelType w:val="multilevel"/>
    <w:tmpl w:val="7C38D35C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9" w15:restartNumberingAfterBreak="0">
    <w:nsid w:val="787864EF"/>
    <w:multiLevelType w:val="multilevel"/>
    <w:tmpl w:val="EDF682D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0" w15:restartNumberingAfterBreak="0">
    <w:nsid w:val="789652EE"/>
    <w:multiLevelType w:val="multilevel"/>
    <w:tmpl w:val="7174CC2E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1" w15:restartNumberingAfterBreak="0">
    <w:nsid w:val="79504186"/>
    <w:multiLevelType w:val="multilevel"/>
    <w:tmpl w:val="EA06745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52" w15:restartNumberingAfterBreak="0">
    <w:nsid w:val="7B3A2346"/>
    <w:multiLevelType w:val="multilevel"/>
    <w:tmpl w:val="BD8E76CC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33"/>
  </w:num>
  <w:num w:numId="2">
    <w:abstractNumId w:val="12"/>
  </w:num>
  <w:num w:numId="3">
    <w:abstractNumId w:val="47"/>
  </w:num>
  <w:num w:numId="4">
    <w:abstractNumId w:val="46"/>
  </w:num>
  <w:num w:numId="5">
    <w:abstractNumId w:val="40"/>
  </w:num>
  <w:num w:numId="6">
    <w:abstractNumId w:val="27"/>
  </w:num>
  <w:num w:numId="7">
    <w:abstractNumId w:val="22"/>
  </w:num>
  <w:num w:numId="8">
    <w:abstractNumId w:val="2"/>
  </w:num>
  <w:num w:numId="9">
    <w:abstractNumId w:val="37"/>
  </w:num>
  <w:num w:numId="10">
    <w:abstractNumId w:val="13"/>
  </w:num>
  <w:num w:numId="11">
    <w:abstractNumId w:val="14"/>
  </w:num>
  <w:num w:numId="12">
    <w:abstractNumId w:val="36"/>
  </w:num>
  <w:num w:numId="13">
    <w:abstractNumId w:val="15"/>
  </w:num>
  <w:num w:numId="14">
    <w:abstractNumId w:val="42"/>
  </w:num>
  <w:num w:numId="15">
    <w:abstractNumId w:val="4"/>
  </w:num>
  <w:num w:numId="16">
    <w:abstractNumId w:val="16"/>
  </w:num>
  <w:num w:numId="17">
    <w:abstractNumId w:val="10"/>
  </w:num>
  <w:num w:numId="18">
    <w:abstractNumId w:val="21"/>
  </w:num>
  <w:num w:numId="19">
    <w:abstractNumId w:val="38"/>
  </w:num>
  <w:num w:numId="20">
    <w:abstractNumId w:val="18"/>
  </w:num>
  <w:num w:numId="21">
    <w:abstractNumId w:val="26"/>
  </w:num>
  <w:num w:numId="22">
    <w:abstractNumId w:val="32"/>
  </w:num>
  <w:num w:numId="23">
    <w:abstractNumId w:val="35"/>
  </w:num>
  <w:num w:numId="24">
    <w:abstractNumId w:val="31"/>
  </w:num>
  <w:num w:numId="25">
    <w:abstractNumId w:val="39"/>
  </w:num>
  <w:num w:numId="26">
    <w:abstractNumId w:val="28"/>
  </w:num>
  <w:num w:numId="27">
    <w:abstractNumId w:val="1"/>
  </w:num>
  <w:num w:numId="28">
    <w:abstractNumId w:val="50"/>
  </w:num>
  <w:num w:numId="29">
    <w:abstractNumId w:val="34"/>
  </w:num>
  <w:num w:numId="30">
    <w:abstractNumId w:val="17"/>
  </w:num>
  <w:num w:numId="31">
    <w:abstractNumId w:val="3"/>
  </w:num>
  <w:num w:numId="32">
    <w:abstractNumId w:val="52"/>
  </w:num>
  <w:num w:numId="33">
    <w:abstractNumId w:val="0"/>
  </w:num>
  <w:num w:numId="34">
    <w:abstractNumId w:val="19"/>
  </w:num>
  <w:num w:numId="35">
    <w:abstractNumId w:val="30"/>
  </w:num>
  <w:num w:numId="36">
    <w:abstractNumId w:val="5"/>
  </w:num>
  <w:num w:numId="37">
    <w:abstractNumId w:val="7"/>
  </w:num>
  <w:num w:numId="38">
    <w:abstractNumId w:val="48"/>
  </w:num>
  <w:num w:numId="39">
    <w:abstractNumId w:val="45"/>
  </w:num>
  <w:num w:numId="40">
    <w:abstractNumId w:val="49"/>
  </w:num>
  <w:num w:numId="41">
    <w:abstractNumId w:val="9"/>
  </w:num>
  <w:num w:numId="42">
    <w:abstractNumId w:val="23"/>
  </w:num>
  <w:num w:numId="43">
    <w:abstractNumId w:val="8"/>
  </w:num>
  <w:num w:numId="44">
    <w:abstractNumId w:val="20"/>
  </w:num>
  <w:num w:numId="45">
    <w:abstractNumId w:val="25"/>
  </w:num>
  <w:num w:numId="46">
    <w:abstractNumId w:val="29"/>
  </w:num>
  <w:num w:numId="47">
    <w:abstractNumId w:val="51"/>
  </w:num>
  <w:num w:numId="48">
    <w:abstractNumId w:val="6"/>
  </w:num>
  <w:num w:numId="49">
    <w:abstractNumId w:val="41"/>
  </w:num>
  <w:num w:numId="50">
    <w:abstractNumId w:val="24"/>
  </w:num>
  <w:num w:numId="51">
    <w:abstractNumId w:val="43"/>
  </w:num>
  <w:num w:numId="52">
    <w:abstractNumId w:val="44"/>
  </w:num>
  <w:num w:numId="53">
    <w:abstractNumId w:val="11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Desiderio">
    <w15:presenceInfo w15:providerId="AD" w15:userId="S-1-5-21-3678861899-72619578-1349166579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trackRevisions/>
  <w:defaultTabStop w:val="720"/>
  <w:characterSpacingControl w:val="doNotCompress"/>
  <w:compat>
    <w:compatSetting w:name="compatibilityMode" w:uri="http://schemas.microsoft.com/office/word" w:val="14"/>
  </w:compat>
  <w:rsids>
    <w:rsidRoot w:val="006C5360"/>
    <w:rsid w:val="000A21FF"/>
    <w:rsid w:val="00195E8E"/>
    <w:rsid w:val="00237134"/>
    <w:rsid w:val="00414B48"/>
    <w:rsid w:val="00431918"/>
    <w:rsid w:val="004A2C2C"/>
    <w:rsid w:val="004D1EC1"/>
    <w:rsid w:val="006C5360"/>
    <w:rsid w:val="007B0969"/>
    <w:rsid w:val="00804A6A"/>
    <w:rsid w:val="008150D9"/>
    <w:rsid w:val="00871A7D"/>
    <w:rsid w:val="008F1300"/>
    <w:rsid w:val="008F2653"/>
    <w:rsid w:val="009165FE"/>
    <w:rsid w:val="00961C2B"/>
    <w:rsid w:val="009E206F"/>
    <w:rsid w:val="00A827ED"/>
    <w:rsid w:val="00A85447"/>
    <w:rsid w:val="00C52343"/>
    <w:rsid w:val="00C6672D"/>
    <w:rsid w:val="00D725A9"/>
    <w:rsid w:val="00F4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52DAE"/>
  <w15:docId w15:val="{1CEE0DD7-EA38-4523-B3E0-EAF84549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165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65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65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65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65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5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5F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42B0C"/>
    <w:rPr>
      <w:b/>
      <w:bCs/>
    </w:rPr>
  </w:style>
  <w:style w:type="character" w:styleId="Hyperlink">
    <w:name w:val="Hyperlink"/>
    <w:basedOn w:val="DefaultParagraphFont"/>
    <w:uiPriority w:val="99"/>
    <w:unhideWhenUsed/>
    <w:rsid w:val="00C523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Eisler</dc:creator>
  <cp:lastModifiedBy>Gina Desiderio</cp:lastModifiedBy>
  <cp:revision>5</cp:revision>
  <dcterms:created xsi:type="dcterms:W3CDTF">2016-11-28T18:46:00Z</dcterms:created>
  <dcterms:modified xsi:type="dcterms:W3CDTF">2017-01-11T20:56:00Z</dcterms:modified>
</cp:coreProperties>
</file>